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225083629"/>
    <w:bookmarkStart w:id="1" w:name="_Toc225083734"/>
    <w:bookmarkStart w:id="2" w:name="_Toc225653034"/>
    <w:bookmarkStart w:id="3" w:name="_Toc225653110"/>
    <w:bookmarkStart w:id="4" w:name="_Toc225653166"/>
    <w:bookmarkStart w:id="5" w:name="_Toc225653239"/>
    <w:bookmarkStart w:id="6" w:name="_Toc225653529"/>
    <w:bookmarkStart w:id="7" w:name="_Toc225653696"/>
    <w:bookmarkStart w:id="8" w:name="_Toc225654254"/>
    <w:bookmarkStart w:id="9" w:name="_Toc292459853"/>
    <w:bookmarkStart w:id="10" w:name="_GoBack"/>
    <w:bookmarkEnd w:id="10"/>
    <w:p w:rsidR="00FF0623" w:rsidRDefault="00795ECC">
      <w:pPr>
        <w:pStyle w:val="BodyText"/>
        <w:pPrChange w:id="11" w:author="Peter Dobson" w:date="2016-04-13T14:39:00Z">
          <w:pPr>
            <w:pStyle w:val="Title"/>
          </w:pPr>
        </w:pPrChange>
      </w:pPr>
      <w:r>
        <w:rPr>
          <w:noProof/>
          <w:lang w:val="en-IE" w:eastAsia="en-IE"/>
        </w:rPr>
        <mc:AlternateContent>
          <mc:Choice Requires="wps">
            <w:drawing>
              <wp:anchor distT="0" distB="0" distL="114300" distR="114300" simplePos="0" relativeHeight="251648512" behindDoc="0" locked="0" layoutInCell="1" allowOverlap="1">
                <wp:simplePos x="0" y="0"/>
                <wp:positionH relativeFrom="column">
                  <wp:posOffset>1138555</wp:posOffset>
                </wp:positionH>
                <wp:positionV relativeFrom="paragraph">
                  <wp:posOffset>369570</wp:posOffset>
                </wp:positionV>
                <wp:extent cx="3967480" cy="3672840"/>
                <wp:effectExtent l="1270" t="3810" r="3175" b="0"/>
                <wp:wrapNone/>
                <wp:docPr id="2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7480" cy="3672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2AF7" w:rsidRPr="00380C7B" w:rsidRDefault="00C12AF7" w:rsidP="00460028">
                            <w:pPr>
                              <w:autoSpaceDE w:val="0"/>
                              <w:autoSpaceDN w:val="0"/>
                              <w:adjustRightInd w:val="0"/>
                              <w:jc w:val="center"/>
                              <w:rPr>
                                <w:rFonts w:cs="Arial"/>
                                <w:b/>
                                <w:bCs/>
                                <w:color w:val="000000"/>
                                <w:sz w:val="36"/>
                                <w:szCs w:val="36"/>
                                <w:highlight w:val="yellow"/>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Guideline No</w:t>
                            </w:r>
                            <w:r w:rsidRPr="00481473">
                              <w:rPr>
                                <w:rFonts w:cs="Arial"/>
                                <w:b/>
                                <w:bCs/>
                                <w:color w:val="000000"/>
                                <w:sz w:val="36"/>
                                <w:szCs w:val="36"/>
                              </w:rPr>
                              <w:t>. 10</w:t>
                            </w:r>
                            <w:r>
                              <w:rPr>
                                <w:rFonts w:cs="Arial"/>
                                <w:b/>
                                <w:bCs/>
                                <w:color w:val="000000"/>
                                <w:sz w:val="36"/>
                                <w:szCs w:val="36"/>
                              </w:rPr>
                              <w:t xml:space="preserve">67 </w:t>
                            </w:r>
                            <w:r w:rsidRPr="00481473">
                              <w:rPr>
                                <w:rFonts w:cs="Arial"/>
                                <w:b/>
                                <w:bCs/>
                                <w:color w:val="000000"/>
                                <w:sz w:val="36"/>
                                <w:szCs w:val="36"/>
                              </w:rPr>
                              <w:t>-</w:t>
                            </w:r>
                            <w:r>
                              <w:rPr>
                                <w:rFonts w:cs="Arial"/>
                                <w:b/>
                                <w:bCs/>
                                <w:color w:val="000000"/>
                                <w:sz w:val="36"/>
                                <w:szCs w:val="36"/>
                              </w:rPr>
                              <w:t xml:space="preserve"> </w:t>
                            </w:r>
                            <w:r w:rsidRPr="00481473">
                              <w:rPr>
                                <w:rFonts w:cs="Arial"/>
                                <w:b/>
                                <w:bCs/>
                                <w:color w:val="000000"/>
                                <w:sz w:val="36"/>
                                <w:szCs w:val="36"/>
                              </w:rPr>
                              <w:t>0</w:t>
                            </w:r>
                          </w:p>
                          <w:p w:rsidR="00C12AF7" w:rsidRPr="00380C7B" w:rsidRDefault="00C12AF7" w:rsidP="00460028">
                            <w:pPr>
                              <w:autoSpaceDE w:val="0"/>
                              <w:autoSpaceDN w:val="0"/>
                              <w:adjustRightInd w:val="0"/>
                              <w:jc w:val="center"/>
                              <w:rPr>
                                <w:rFonts w:cs="Arial"/>
                                <w:b/>
                                <w:bCs/>
                                <w:color w:val="000000"/>
                                <w:sz w:val="36"/>
                                <w:szCs w:val="36"/>
                                <w:highlight w:val="yellow"/>
                              </w:rPr>
                            </w:pPr>
                          </w:p>
                          <w:p w:rsidR="00C12AF7" w:rsidRPr="00481473" w:rsidRDefault="00C12AF7" w:rsidP="00460028">
                            <w:pPr>
                              <w:autoSpaceDE w:val="0"/>
                              <w:autoSpaceDN w:val="0"/>
                              <w:adjustRightInd w:val="0"/>
                              <w:jc w:val="center"/>
                              <w:rPr>
                                <w:rFonts w:cs="Arial"/>
                                <w:b/>
                                <w:bCs/>
                                <w:color w:val="000000"/>
                                <w:sz w:val="36"/>
                                <w:szCs w:val="36"/>
                              </w:rPr>
                            </w:pPr>
                            <w:r>
                              <w:rPr>
                                <w:rFonts w:cs="Arial"/>
                                <w:b/>
                                <w:bCs/>
                                <w:color w:val="000000"/>
                                <w:sz w:val="36"/>
                                <w:szCs w:val="36"/>
                              </w:rPr>
                              <w:t>On</w:t>
                            </w:r>
                          </w:p>
                          <w:p w:rsidR="00C12AF7" w:rsidRPr="00380C7B" w:rsidRDefault="00C12AF7" w:rsidP="00460028">
                            <w:pPr>
                              <w:autoSpaceDE w:val="0"/>
                              <w:autoSpaceDN w:val="0"/>
                              <w:adjustRightInd w:val="0"/>
                              <w:jc w:val="center"/>
                              <w:rPr>
                                <w:rFonts w:cs="Arial"/>
                                <w:b/>
                                <w:bCs/>
                                <w:color w:val="000000"/>
                                <w:sz w:val="36"/>
                                <w:szCs w:val="36"/>
                                <w:highlight w:val="yellow"/>
                              </w:rPr>
                            </w:pPr>
                          </w:p>
                          <w:p w:rsidR="00C12AF7" w:rsidRPr="00DE7867" w:rsidRDefault="00C12AF7" w:rsidP="00460028">
                            <w:pPr>
                              <w:autoSpaceDE w:val="0"/>
                              <w:autoSpaceDN w:val="0"/>
                              <w:adjustRightInd w:val="0"/>
                              <w:jc w:val="center"/>
                              <w:rPr>
                                <w:rFonts w:cs="Arial"/>
                                <w:b/>
                                <w:bCs/>
                                <w:color w:val="000000"/>
                                <w:sz w:val="36"/>
                                <w:szCs w:val="36"/>
                                <w:highlight w:val="yellow"/>
                              </w:rPr>
                            </w:pPr>
                            <w:r w:rsidRPr="00DE7867">
                              <w:rPr>
                                <w:b/>
                                <w:bCs/>
                                <w:sz w:val="36"/>
                                <w:szCs w:val="36"/>
                              </w:rPr>
                              <w:t>Selection of Power Systems for Aids to Navigation and Associated Equipment</w:t>
                            </w:r>
                          </w:p>
                          <w:p w:rsidR="00C12AF7" w:rsidRPr="00380C7B" w:rsidRDefault="00C12AF7" w:rsidP="00460028">
                            <w:pPr>
                              <w:autoSpaceDE w:val="0"/>
                              <w:autoSpaceDN w:val="0"/>
                              <w:adjustRightInd w:val="0"/>
                              <w:jc w:val="center"/>
                              <w:rPr>
                                <w:rFonts w:cs="Arial"/>
                                <w:b/>
                                <w:bCs/>
                                <w:color w:val="000000"/>
                                <w:sz w:val="36"/>
                                <w:szCs w:val="36"/>
                                <w:highlight w:val="yellow"/>
                              </w:rPr>
                            </w:pPr>
                          </w:p>
                          <w:p w:rsidR="00C12AF7" w:rsidRPr="00481473" w:rsidRDefault="00C12AF7" w:rsidP="00460028">
                            <w:pPr>
                              <w:autoSpaceDE w:val="0"/>
                              <w:autoSpaceDN w:val="0"/>
                              <w:adjustRightInd w:val="0"/>
                              <w:jc w:val="center"/>
                              <w:rPr>
                                <w:rFonts w:cs="Arial"/>
                                <w:b/>
                                <w:bCs/>
                                <w:color w:val="000000"/>
                                <w:sz w:val="36"/>
                                <w:szCs w:val="36"/>
                              </w:rPr>
                            </w:pPr>
                            <w:r w:rsidRPr="00481473">
                              <w:rPr>
                                <w:rFonts w:cs="Arial"/>
                                <w:b/>
                                <w:bCs/>
                                <w:color w:val="000000"/>
                                <w:sz w:val="36"/>
                                <w:szCs w:val="36"/>
                              </w:rPr>
                              <w:t>Edition 1</w:t>
                            </w:r>
                            <w:r w:rsidR="00114CC5">
                              <w:rPr>
                                <w:rFonts w:cs="Arial"/>
                                <w:b/>
                                <w:bCs/>
                                <w:color w:val="000000"/>
                                <w:sz w:val="36"/>
                                <w:szCs w:val="36"/>
                              </w:rPr>
                              <w:t>.1</w:t>
                            </w:r>
                          </w:p>
                          <w:p w:rsidR="00C12AF7" w:rsidRPr="00380C7B" w:rsidRDefault="00C12AF7" w:rsidP="00460028">
                            <w:pPr>
                              <w:autoSpaceDE w:val="0"/>
                              <w:autoSpaceDN w:val="0"/>
                              <w:adjustRightInd w:val="0"/>
                              <w:jc w:val="center"/>
                              <w:rPr>
                                <w:rFonts w:cs="Arial"/>
                                <w:b/>
                                <w:bCs/>
                                <w:color w:val="000000"/>
                                <w:sz w:val="36"/>
                                <w:szCs w:val="36"/>
                                <w:highlight w:val="yellow"/>
                              </w:rPr>
                            </w:pPr>
                          </w:p>
                          <w:p w:rsidR="00C12AF7" w:rsidRPr="00481473" w:rsidRDefault="00533BDC" w:rsidP="00460028">
                            <w:pPr>
                              <w:autoSpaceDE w:val="0"/>
                              <w:autoSpaceDN w:val="0"/>
                              <w:adjustRightInd w:val="0"/>
                              <w:jc w:val="center"/>
                              <w:rPr>
                                <w:rFonts w:cs="Arial"/>
                                <w:b/>
                                <w:bCs/>
                                <w:color w:val="000000"/>
                                <w:sz w:val="36"/>
                                <w:szCs w:val="36"/>
                              </w:rPr>
                            </w:pPr>
                            <w:r w:rsidRPr="00BD2FA1">
                              <w:rPr>
                                <w:rFonts w:cs="Arial"/>
                                <w:b/>
                                <w:bCs/>
                                <w:color w:val="000000"/>
                                <w:sz w:val="36"/>
                                <w:szCs w:val="36"/>
                              </w:rPr>
                              <w:t>June</w:t>
                            </w:r>
                            <w:r w:rsidR="00C12AF7" w:rsidRPr="00BD2FA1">
                              <w:rPr>
                                <w:rFonts w:cs="Arial"/>
                                <w:b/>
                                <w:bCs/>
                                <w:color w:val="000000"/>
                                <w:sz w:val="36"/>
                                <w:szCs w:val="36"/>
                              </w:rPr>
                              <w:t xml:space="preserve"> 2</w:t>
                            </w:r>
                            <w:r w:rsidR="00C12AF7" w:rsidRPr="00481473">
                              <w:rPr>
                                <w:rFonts w:cs="Arial"/>
                                <w:b/>
                                <w:bCs/>
                                <w:color w:val="000000"/>
                                <w:sz w:val="36"/>
                                <w:szCs w:val="36"/>
                              </w:rPr>
                              <w:t>0</w:t>
                            </w:r>
                            <w:r>
                              <w:rPr>
                                <w:rFonts w:cs="Arial"/>
                                <w:b/>
                                <w:bCs/>
                                <w:color w:val="000000"/>
                                <w:sz w:val="36"/>
                                <w:szCs w:val="36"/>
                              </w:rPr>
                              <w:t>11</w:t>
                            </w:r>
                          </w:p>
                          <w:p w:rsidR="00C12AF7" w:rsidRDefault="00C12AF7" w:rsidP="00460028">
                            <w:pPr>
                              <w:autoSpaceDE w:val="0"/>
                              <w:autoSpaceDN w:val="0"/>
                              <w:adjustRightInd w:val="0"/>
                              <w:jc w:val="center"/>
                              <w:rPr>
                                <w:rFonts w:cs="Arial"/>
                                <w:b/>
                                <w:bCs/>
                                <w:color w:val="000000"/>
                              </w:rPr>
                            </w:pPr>
                          </w:p>
                          <w:p w:rsidR="00114CC5" w:rsidRDefault="00114CC5" w:rsidP="00460028">
                            <w:pPr>
                              <w:autoSpaceDE w:val="0"/>
                              <w:autoSpaceDN w:val="0"/>
                              <w:adjustRightInd w:val="0"/>
                              <w:jc w:val="center"/>
                              <w:rPr>
                                <w:b/>
                                <w:bCs/>
                              </w:rPr>
                            </w:pPr>
                            <w:r>
                              <w:rPr>
                                <w:b/>
                                <w:bCs/>
                              </w:rPr>
                              <w:t>Edition 1, May 2009</w:t>
                            </w:r>
                          </w:p>
                          <w:p w:rsidR="00C12AF7" w:rsidRDefault="00114CC5" w:rsidP="00460028">
                            <w:pPr>
                              <w:autoSpaceDE w:val="0"/>
                              <w:autoSpaceDN w:val="0"/>
                              <w:adjustRightInd w:val="0"/>
                              <w:jc w:val="center"/>
                              <w:rPr>
                                <w:rFonts w:cs="Arial"/>
                                <w:b/>
                                <w:bCs/>
                                <w:color w:val="000000"/>
                              </w:rPr>
                            </w:pPr>
                            <w:r>
                              <w:rPr>
                                <w:b/>
                                <w:bCs/>
                              </w:rPr>
                              <w:t>(</w:t>
                            </w:r>
                            <w:r w:rsidR="00C12AF7">
                              <w:rPr>
                                <w:b/>
                                <w:bCs/>
                              </w:rPr>
                              <w:t>Replaces IALA Guidelines on Power Sources for Aids to Navigation, December 2004)</w:t>
                            </w:r>
                          </w:p>
                          <w:p w:rsidR="00C12AF7" w:rsidRDefault="00C12AF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111" o:spid="_x0000_s1026" type="#_x0000_t202" style="position:absolute;left:0;text-align:left;margin-left:89.65pt;margin-top:29.1pt;width:312.4pt;height:289.2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" filled="f" fillcolor="#0c9" stroked="f">
                <v:textbox>
                  <w:txbxContent>
                    <w:p w:rsidR="00C12AF7" w:rsidRPr="00380C7B" w:rsidRDefault="00C12AF7" w:rsidP="00460028">
                      <w:pPr>
                        <w:autoSpaceDE w:val="0"/>
                        <w:autoSpaceDN w:val="0"/>
                        <w:adjustRightInd w:val="0"/>
                        <w:jc w:val="center"/>
                        <w:rPr>
                          <w:rFonts w:cs="Arial"/>
                          <w:b/>
                          <w:bCs/>
                          <w:color w:val="000000"/>
                          <w:sz w:val="36"/>
                          <w:szCs w:val="36"/>
                          <w:highlight w:val="yellow"/>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Guideline No</w:t>
                      </w:r>
                      <w:r w:rsidRPr="00481473">
                        <w:rPr>
                          <w:rFonts w:cs="Arial"/>
                          <w:b/>
                          <w:bCs/>
                          <w:color w:val="000000"/>
                          <w:sz w:val="36"/>
                          <w:szCs w:val="36"/>
                        </w:rPr>
                        <w:t>. 10</w:t>
                      </w:r>
                      <w:r>
                        <w:rPr>
                          <w:rFonts w:cs="Arial"/>
                          <w:b/>
                          <w:bCs/>
                          <w:color w:val="000000"/>
                          <w:sz w:val="36"/>
                          <w:szCs w:val="36"/>
                        </w:rPr>
                        <w:t xml:space="preserve">67 </w:t>
                      </w:r>
                      <w:r w:rsidRPr="00481473">
                        <w:rPr>
                          <w:rFonts w:cs="Arial"/>
                          <w:b/>
                          <w:bCs/>
                          <w:color w:val="000000"/>
                          <w:sz w:val="36"/>
                          <w:szCs w:val="36"/>
                        </w:rPr>
                        <w:t>-</w:t>
                      </w:r>
                      <w:r>
                        <w:rPr>
                          <w:rFonts w:cs="Arial"/>
                          <w:b/>
                          <w:bCs/>
                          <w:color w:val="000000"/>
                          <w:sz w:val="36"/>
                          <w:szCs w:val="36"/>
                        </w:rPr>
                        <w:t xml:space="preserve"> </w:t>
                      </w:r>
                      <w:r w:rsidRPr="00481473">
                        <w:rPr>
                          <w:rFonts w:cs="Arial"/>
                          <w:b/>
                          <w:bCs/>
                          <w:color w:val="000000"/>
                          <w:sz w:val="36"/>
                          <w:szCs w:val="36"/>
                        </w:rPr>
                        <w:t>0</w:t>
                      </w:r>
                    </w:p>
                    <w:p w:rsidR="00C12AF7" w:rsidRPr="00380C7B" w:rsidRDefault="00C12AF7" w:rsidP="00460028">
                      <w:pPr>
                        <w:autoSpaceDE w:val="0"/>
                        <w:autoSpaceDN w:val="0"/>
                        <w:adjustRightInd w:val="0"/>
                        <w:jc w:val="center"/>
                        <w:rPr>
                          <w:rFonts w:cs="Arial"/>
                          <w:b/>
                          <w:bCs/>
                          <w:color w:val="000000"/>
                          <w:sz w:val="36"/>
                          <w:szCs w:val="36"/>
                          <w:highlight w:val="yellow"/>
                        </w:rPr>
                      </w:pPr>
                    </w:p>
                    <w:p w:rsidR="00C12AF7" w:rsidRPr="00481473" w:rsidRDefault="00C12AF7" w:rsidP="00460028">
                      <w:pPr>
                        <w:autoSpaceDE w:val="0"/>
                        <w:autoSpaceDN w:val="0"/>
                        <w:adjustRightInd w:val="0"/>
                        <w:jc w:val="center"/>
                        <w:rPr>
                          <w:rFonts w:cs="Arial"/>
                          <w:b/>
                          <w:bCs/>
                          <w:color w:val="000000"/>
                          <w:sz w:val="36"/>
                          <w:szCs w:val="36"/>
                        </w:rPr>
                      </w:pPr>
                      <w:r>
                        <w:rPr>
                          <w:rFonts w:cs="Arial"/>
                          <w:b/>
                          <w:bCs/>
                          <w:color w:val="000000"/>
                          <w:sz w:val="36"/>
                          <w:szCs w:val="36"/>
                        </w:rPr>
                        <w:t>On</w:t>
                      </w:r>
                    </w:p>
                    <w:p w:rsidR="00C12AF7" w:rsidRPr="00380C7B" w:rsidRDefault="00C12AF7" w:rsidP="00460028">
                      <w:pPr>
                        <w:autoSpaceDE w:val="0"/>
                        <w:autoSpaceDN w:val="0"/>
                        <w:adjustRightInd w:val="0"/>
                        <w:jc w:val="center"/>
                        <w:rPr>
                          <w:rFonts w:cs="Arial"/>
                          <w:b/>
                          <w:bCs/>
                          <w:color w:val="000000"/>
                          <w:sz w:val="36"/>
                          <w:szCs w:val="36"/>
                          <w:highlight w:val="yellow"/>
                        </w:rPr>
                      </w:pPr>
                    </w:p>
                    <w:p w:rsidR="00C12AF7" w:rsidRPr="00DE7867" w:rsidRDefault="00C12AF7" w:rsidP="00460028">
                      <w:pPr>
                        <w:autoSpaceDE w:val="0"/>
                        <w:autoSpaceDN w:val="0"/>
                        <w:adjustRightInd w:val="0"/>
                        <w:jc w:val="center"/>
                        <w:rPr>
                          <w:rFonts w:cs="Arial"/>
                          <w:b/>
                          <w:bCs/>
                          <w:color w:val="000000"/>
                          <w:sz w:val="36"/>
                          <w:szCs w:val="36"/>
                          <w:highlight w:val="yellow"/>
                        </w:rPr>
                      </w:pPr>
                      <w:r w:rsidRPr="00DE7867">
                        <w:rPr>
                          <w:b/>
                          <w:bCs/>
                          <w:sz w:val="36"/>
                          <w:szCs w:val="36"/>
                        </w:rPr>
                        <w:t>Selection of Power Systems for Aids to Navigation and Associated Equipment</w:t>
                      </w:r>
                    </w:p>
                    <w:p w:rsidR="00C12AF7" w:rsidRPr="00380C7B" w:rsidRDefault="00C12AF7" w:rsidP="00460028">
                      <w:pPr>
                        <w:autoSpaceDE w:val="0"/>
                        <w:autoSpaceDN w:val="0"/>
                        <w:adjustRightInd w:val="0"/>
                        <w:jc w:val="center"/>
                        <w:rPr>
                          <w:rFonts w:cs="Arial"/>
                          <w:b/>
                          <w:bCs/>
                          <w:color w:val="000000"/>
                          <w:sz w:val="36"/>
                          <w:szCs w:val="36"/>
                          <w:highlight w:val="yellow"/>
                        </w:rPr>
                      </w:pPr>
                    </w:p>
                    <w:p w:rsidR="00C12AF7" w:rsidRPr="00481473" w:rsidRDefault="00C12AF7" w:rsidP="00460028">
                      <w:pPr>
                        <w:autoSpaceDE w:val="0"/>
                        <w:autoSpaceDN w:val="0"/>
                        <w:adjustRightInd w:val="0"/>
                        <w:jc w:val="center"/>
                        <w:rPr>
                          <w:rFonts w:cs="Arial"/>
                          <w:b/>
                          <w:bCs/>
                          <w:color w:val="000000"/>
                          <w:sz w:val="36"/>
                          <w:szCs w:val="36"/>
                        </w:rPr>
                      </w:pPr>
                      <w:r w:rsidRPr="00481473">
                        <w:rPr>
                          <w:rFonts w:cs="Arial"/>
                          <w:b/>
                          <w:bCs/>
                          <w:color w:val="000000"/>
                          <w:sz w:val="36"/>
                          <w:szCs w:val="36"/>
                        </w:rPr>
                        <w:t>Edition 1</w:t>
                      </w:r>
                      <w:r w:rsidR="00114CC5">
                        <w:rPr>
                          <w:rFonts w:cs="Arial"/>
                          <w:b/>
                          <w:bCs/>
                          <w:color w:val="000000"/>
                          <w:sz w:val="36"/>
                          <w:szCs w:val="36"/>
                        </w:rPr>
                        <w:t>.1</w:t>
                      </w:r>
                    </w:p>
                    <w:p w:rsidR="00C12AF7" w:rsidRPr="00380C7B" w:rsidRDefault="00C12AF7" w:rsidP="00460028">
                      <w:pPr>
                        <w:autoSpaceDE w:val="0"/>
                        <w:autoSpaceDN w:val="0"/>
                        <w:adjustRightInd w:val="0"/>
                        <w:jc w:val="center"/>
                        <w:rPr>
                          <w:rFonts w:cs="Arial"/>
                          <w:b/>
                          <w:bCs/>
                          <w:color w:val="000000"/>
                          <w:sz w:val="36"/>
                          <w:szCs w:val="36"/>
                          <w:highlight w:val="yellow"/>
                        </w:rPr>
                      </w:pPr>
                    </w:p>
                    <w:p w:rsidR="00C12AF7" w:rsidRPr="00481473" w:rsidRDefault="00533BDC" w:rsidP="00460028">
                      <w:pPr>
                        <w:autoSpaceDE w:val="0"/>
                        <w:autoSpaceDN w:val="0"/>
                        <w:adjustRightInd w:val="0"/>
                        <w:jc w:val="center"/>
                        <w:rPr>
                          <w:rFonts w:cs="Arial"/>
                          <w:b/>
                          <w:bCs/>
                          <w:color w:val="000000"/>
                          <w:sz w:val="36"/>
                          <w:szCs w:val="36"/>
                        </w:rPr>
                      </w:pPr>
                      <w:r w:rsidRPr="00BD2FA1">
                        <w:rPr>
                          <w:rFonts w:cs="Arial"/>
                          <w:b/>
                          <w:bCs/>
                          <w:color w:val="000000"/>
                          <w:sz w:val="36"/>
                          <w:szCs w:val="36"/>
                        </w:rPr>
                        <w:t>June</w:t>
                      </w:r>
                      <w:r w:rsidR="00C12AF7" w:rsidRPr="00BD2FA1">
                        <w:rPr>
                          <w:rFonts w:cs="Arial"/>
                          <w:b/>
                          <w:bCs/>
                          <w:color w:val="000000"/>
                          <w:sz w:val="36"/>
                          <w:szCs w:val="36"/>
                        </w:rPr>
                        <w:t xml:space="preserve"> 2</w:t>
                      </w:r>
                      <w:r w:rsidR="00C12AF7" w:rsidRPr="00481473">
                        <w:rPr>
                          <w:rFonts w:cs="Arial"/>
                          <w:b/>
                          <w:bCs/>
                          <w:color w:val="000000"/>
                          <w:sz w:val="36"/>
                          <w:szCs w:val="36"/>
                        </w:rPr>
                        <w:t>0</w:t>
                      </w:r>
                      <w:r>
                        <w:rPr>
                          <w:rFonts w:cs="Arial"/>
                          <w:b/>
                          <w:bCs/>
                          <w:color w:val="000000"/>
                          <w:sz w:val="36"/>
                          <w:szCs w:val="36"/>
                        </w:rPr>
                        <w:t>11</w:t>
                      </w:r>
                    </w:p>
                    <w:p w:rsidR="00C12AF7" w:rsidRDefault="00C12AF7" w:rsidP="00460028">
                      <w:pPr>
                        <w:autoSpaceDE w:val="0"/>
                        <w:autoSpaceDN w:val="0"/>
                        <w:adjustRightInd w:val="0"/>
                        <w:jc w:val="center"/>
                        <w:rPr>
                          <w:rFonts w:cs="Arial"/>
                          <w:b/>
                          <w:bCs/>
                          <w:color w:val="000000"/>
                        </w:rPr>
                      </w:pPr>
                    </w:p>
                    <w:p w:rsidR="00114CC5" w:rsidRDefault="00114CC5" w:rsidP="00460028">
                      <w:pPr>
                        <w:autoSpaceDE w:val="0"/>
                        <w:autoSpaceDN w:val="0"/>
                        <w:adjustRightInd w:val="0"/>
                        <w:jc w:val="center"/>
                        <w:rPr>
                          <w:b/>
                          <w:bCs/>
                        </w:rPr>
                      </w:pPr>
                      <w:r>
                        <w:rPr>
                          <w:b/>
                          <w:bCs/>
                        </w:rPr>
                        <w:t>Edition 1, May 2009</w:t>
                      </w:r>
                    </w:p>
                    <w:p w:rsidR="00C12AF7" w:rsidRDefault="00114CC5" w:rsidP="00460028">
                      <w:pPr>
                        <w:autoSpaceDE w:val="0"/>
                        <w:autoSpaceDN w:val="0"/>
                        <w:adjustRightInd w:val="0"/>
                        <w:jc w:val="center"/>
                        <w:rPr>
                          <w:rFonts w:cs="Arial"/>
                          <w:b/>
                          <w:bCs/>
                          <w:color w:val="000000"/>
                        </w:rPr>
                      </w:pPr>
                      <w:r>
                        <w:rPr>
                          <w:b/>
                          <w:bCs/>
                        </w:rPr>
                        <w:t>(</w:t>
                      </w:r>
                      <w:r w:rsidR="00C12AF7">
                        <w:rPr>
                          <w:b/>
                          <w:bCs/>
                        </w:rPr>
                        <w:t>Replaces IALA Guidelines on Power Sources for Aids to Navigation, December 2004)</w:t>
                      </w:r>
                    </w:p>
                    <w:p w:rsidR="00C12AF7" w:rsidRDefault="00C12AF7"/>
                  </w:txbxContent>
                </v:textbox>
              </v:shape>
            </w:pict>
          </mc:Fallback>
        </mc:AlternateContent>
      </w:r>
      <w:r>
        <w:rPr>
          <w:noProof/>
          <w:lang w:val="en-IE" w:eastAsia="en-IE"/>
        </w:rPr>
        <mc:AlternateContent>
          <mc:Choice Requires="wps">
            <w:drawing>
              <wp:anchor distT="0" distB="0" distL="114300" distR="114300" simplePos="0" relativeHeight="251651584" behindDoc="0" locked="0" layoutInCell="1" allowOverlap="1">
                <wp:simplePos x="0" y="0"/>
                <wp:positionH relativeFrom="column">
                  <wp:posOffset>855345</wp:posOffset>
                </wp:positionH>
                <wp:positionV relativeFrom="paragraph">
                  <wp:posOffset>7433945</wp:posOffset>
                </wp:positionV>
                <wp:extent cx="4587875" cy="883920"/>
                <wp:effectExtent l="3810" t="635" r="0" b="1270"/>
                <wp:wrapNone/>
                <wp:docPr id="21"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2AF7" w:rsidRPr="00460028" w:rsidRDefault="009F4326" w:rsidP="00460028">
                            <w:pPr>
                              <w:autoSpaceDE w:val="0"/>
                              <w:autoSpaceDN w:val="0"/>
                              <w:adjustRightInd w:val="0"/>
                              <w:jc w:val="center"/>
                              <w:rPr>
                                <w:rFonts w:cs="Arial"/>
                                <w:color w:val="000000"/>
                                <w:sz w:val="20"/>
                                <w:szCs w:val="18"/>
                                <w:lang w:val="fr-FR"/>
                              </w:rPr>
                            </w:pPr>
                            <w:r>
                              <w:rPr>
                                <w:rFonts w:cs="Arial"/>
                                <w:color w:val="000000"/>
                                <w:sz w:val="20"/>
                                <w:szCs w:val="18"/>
                                <w:lang w:val="fr-FR"/>
                              </w:rPr>
                              <w:t>10</w:t>
                            </w:r>
                            <w:r w:rsidR="00C12AF7" w:rsidRPr="00460028">
                              <w:rPr>
                                <w:rFonts w:cs="Arial"/>
                                <w:color w:val="000000"/>
                                <w:sz w:val="20"/>
                                <w:szCs w:val="18"/>
                                <w:lang w:val="fr-FR"/>
                              </w:rPr>
                              <w:t xml:space="preserve">, rue </w:t>
                            </w:r>
                            <w:r>
                              <w:rPr>
                                <w:rFonts w:cs="Arial"/>
                                <w:color w:val="000000"/>
                                <w:sz w:val="20"/>
                                <w:szCs w:val="18"/>
                                <w:lang w:val="fr-FR"/>
                              </w:rPr>
                              <w:t>des Gaudines</w:t>
                            </w:r>
                          </w:p>
                          <w:p w:rsidR="00C12AF7" w:rsidRDefault="009F4326"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78100 </w:t>
                            </w:r>
                            <w:r w:rsidR="00C12AF7">
                              <w:rPr>
                                <w:rFonts w:cs="Arial"/>
                                <w:color w:val="000000"/>
                                <w:sz w:val="20"/>
                                <w:szCs w:val="18"/>
                                <w:lang w:val="fr-FR"/>
                              </w:rPr>
                              <w:t>Saint Germain en Laye, France</w:t>
                            </w:r>
                          </w:p>
                          <w:p w:rsidR="00C12AF7" w:rsidRDefault="00C12AF7"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xml:space="preserve">:  +33 1 34 51 82 05 </w:t>
                            </w:r>
                          </w:p>
                          <w:p w:rsidR="00C12AF7" w:rsidRDefault="00C12AF7"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7" w:history="1">
                              <w:r w:rsidR="00987FEF" w:rsidRPr="00BD2FA1">
                                <w:rPr>
                                  <w:rStyle w:val="Hyperlink"/>
                                  <w:sz w:val="20"/>
                                  <w:szCs w:val="20"/>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8"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id="Text Box 118" o:spid="_x0000_s1027" type="#_x0000_t202" style="position:absolute;left:0;text-align:left;margin-left:67.35pt;margin-top:585.35pt;width:361.25pt;height:69.6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ggi7fr8CAADDBQAADgAAAAAAAAAAAAAAAAAuAgAAZHJzL2Uyb0RvYy54bWxQSwECLQAUAAYA&#10;CAAAACEAoTj9ZOEAAAANAQAADwAAAAAAAAAAAAAAAAAZBQAAZHJzL2Rvd25yZXYueG1sUEsFBgAA&#10;AAAEAAQA8wAAACcGAAAAAA==&#10;" filled="f" fillcolor="#0c9" stroked="f">
                <v:textbox>
                  <w:txbxContent>
                    <w:p w:rsidR="00C12AF7" w:rsidRPr="00460028" w:rsidRDefault="009F4326" w:rsidP="00460028">
                      <w:pPr>
                        <w:autoSpaceDE w:val="0"/>
                        <w:autoSpaceDN w:val="0"/>
                        <w:adjustRightInd w:val="0"/>
                        <w:jc w:val="center"/>
                        <w:rPr>
                          <w:rFonts w:cs="Arial"/>
                          <w:color w:val="000000"/>
                          <w:sz w:val="20"/>
                          <w:szCs w:val="18"/>
                          <w:lang w:val="fr-FR"/>
                        </w:rPr>
                      </w:pPr>
                      <w:r>
                        <w:rPr>
                          <w:rFonts w:cs="Arial"/>
                          <w:color w:val="000000"/>
                          <w:sz w:val="20"/>
                          <w:szCs w:val="18"/>
                          <w:lang w:val="fr-FR"/>
                        </w:rPr>
                        <w:t>10</w:t>
                      </w:r>
                      <w:r w:rsidR="00C12AF7" w:rsidRPr="00460028">
                        <w:rPr>
                          <w:rFonts w:cs="Arial"/>
                          <w:color w:val="000000"/>
                          <w:sz w:val="20"/>
                          <w:szCs w:val="18"/>
                          <w:lang w:val="fr-FR"/>
                        </w:rPr>
                        <w:t xml:space="preserve">, rue </w:t>
                      </w:r>
                      <w:r>
                        <w:rPr>
                          <w:rFonts w:cs="Arial"/>
                          <w:color w:val="000000"/>
                          <w:sz w:val="20"/>
                          <w:szCs w:val="18"/>
                          <w:lang w:val="fr-FR"/>
                        </w:rPr>
                        <w:t>des Gaudines</w:t>
                      </w:r>
                    </w:p>
                    <w:p w:rsidR="00C12AF7" w:rsidRDefault="009F4326"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78100 </w:t>
                      </w:r>
                      <w:r w:rsidR="00C12AF7">
                        <w:rPr>
                          <w:rFonts w:cs="Arial"/>
                          <w:color w:val="000000"/>
                          <w:sz w:val="20"/>
                          <w:szCs w:val="18"/>
                          <w:lang w:val="fr-FR"/>
                        </w:rPr>
                        <w:t>Saint Germain en Laye, France</w:t>
                      </w:r>
                    </w:p>
                    <w:p w:rsidR="00C12AF7" w:rsidRDefault="00C12AF7"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xml:space="preserve">:  +33 1 34 51 82 05 </w:t>
                      </w:r>
                    </w:p>
                    <w:p w:rsidR="00C12AF7" w:rsidRDefault="00C12AF7"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9" w:history="1">
                        <w:r w:rsidR="00987FEF" w:rsidRPr="00BD2FA1">
                          <w:rPr>
                            <w:rStyle w:val="Hyperlink"/>
                            <w:sz w:val="20"/>
                            <w:szCs w:val="20"/>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v:textbox>
              </v:shape>
            </w:pict>
          </mc:Fallback>
        </mc:AlternateContent>
      </w:r>
      <w:r>
        <w:rPr>
          <w:noProof/>
          <w:lang w:val="en-IE" w:eastAsia="en-IE"/>
        </w:rPr>
        <mc:AlternateContent>
          <mc:Choice Requires="wpg">
            <w:drawing>
              <wp:anchor distT="0" distB="0" distL="114300" distR="114300" simplePos="0" relativeHeight="251650560" behindDoc="0" locked="0" layoutInCell="1" allowOverlap="1">
                <wp:simplePos x="0" y="0"/>
                <wp:positionH relativeFrom="column">
                  <wp:posOffset>0</wp:posOffset>
                </wp:positionH>
                <wp:positionV relativeFrom="paragraph">
                  <wp:posOffset>45720</wp:posOffset>
                </wp:positionV>
                <wp:extent cx="609600" cy="8790940"/>
                <wp:effectExtent l="5715" t="3810" r="13335" b="0"/>
                <wp:wrapNone/>
                <wp:docPr id="16" name="Group 1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8790940"/>
                          <a:chOff x="1800" y="1330"/>
                          <a:chExt cx="960" cy="13844"/>
                        </a:xfrm>
                      </wpg:grpSpPr>
                      <wps:wsp>
                        <wps:cNvPr id="17" name="Text Box 114"/>
                        <wps:cNvSpPr txBox="1">
                          <a:spLocks noChangeArrowheads="1"/>
                        </wps:cNvSpPr>
                        <wps:spPr bwMode="auto">
                          <a:xfrm rot="-5400000">
                            <a:off x="-2537" y="9997"/>
                            <a:ext cx="9634"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2AF7" w:rsidRDefault="00C12AF7"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wps:txbx>
                        <wps:bodyPr rot="0" vert="vert270" wrap="square" lIns="91440" tIns="45720" rIns="91440" bIns="45720" anchor="t" anchorCtr="0" upright="1">
                          <a:noAutofit/>
                        </wps:bodyPr>
                      </wps:wsp>
                      <wps:wsp>
                        <wps:cNvPr id="18" name="Text Box 115"/>
                        <wps:cNvSpPr txBox="1">
                          <a:spLocks noChangeArrowheads="1"/>
                        </wps:cNvSpPr>
                        <wps:spPr bwMode="auto">
                          <a:xfrm rot="-5400000">
                            <a:off x="-253" y="3450"/>
                            <a:ext cx="49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2AF7" w:rsidRDefault="00C12AF7" w:rsidP="00460028">
                              <w:pPr>
                                <w:autoSpaceDE w:val="0"/>
                                <w:autoSpaceDN w:val="0"/>
                                <w:adjustRightInd w:val="0"/>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19" name="Line 116"/>
                        <wps:cNvCnPr>
                          <a:cxnSpLocks noChangeShapeType="1"/>
                        </wps:cNvCnPr>
                        <wps:spPr bwMode="auto">
                          <a:xfrm flipV="1">
                            <a:off x="2760" y="1506"/>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117"/>
                        <wps:cNvCnPr>
                          <a:cxnSpLocks noChangeShapeType="1"/>
                        </wps:cNvCnPr>
                        <wps:spPr bwMode="auto">
                          <a:xfrm>
                            <a:off x="1800" y="1560"/>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group id="Group 113" o:spid="_x0000_s1028" style="position:absolute;left:0;text-align:left;margin-left:0;margin-top:3.6pt;width:48pt;height:692.2pt;z-index:251650560" coordorigin="1800,1330" coordsize="960,13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">
                <v:shape id="Text Box 114" o:spid="_x0000_s1029" type="#_x0000_t202" style="position:absolute;left:-2537;top:9997;width:9634;height:72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" filled="f" fillcolor="#0c9" stroked="f">
                  <v:textbox style="layout-flow:vertical;mso-layout-flow-alt:bottom-to-top">
                    <w:txbxContent>
                      <w:p w:rsidR="00C12AF7" w:rsidRDefault="00C12AF7"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v:shape id="Text Box 115" o:spid="_x0000_s1030" type="#_x0000_t202" style="position:absolute;left:-253;top:3450;width:4982;height:74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" filled="f" fillcolor="#0c9" stroked="f">
                  <v:textbox style="layout-flow:vertical;mso-layout-flow-alt:bottom-to-top">
                    <w:txbxContent>
                      <w:p w:rsidR="00C12AF7" w:rsidRDefault="00C12AF7" w:rsidP="00460028">
                        <w:pPr>
                          <w:autoSpaceDE w:val="0"/>
                          <w:autoSpaceDN w:val="0"/>
                          <w:adjustRightInd w:val="0"/>
                          <w:rPr>
                            <w:rFonts w:cs="Arial"/>
                            <w:color w:val="000000"/>
                          </w:rPr>
                        </w:pPr>
                        <w:r>
                          <w:rPr>
                            <w:rFonts w:cs="Arial"/>
                            <w:color w:val="000000"/>
                          </w:rPr>
                          <w:t>International Association of Marine Aids to Navigation and Lighthouse Authorities</w:t>
                        </w:r>
                      </w:p>
                    </w:txbxContent>
                  </v:textbox>
                </v:shape>
                <v:line id="Line 116" o:spid="_x0000_s1031" style="position:absolute;flip:y;visibility:visible;mso-wrap-style:square" from="2760,1506" to="2760,1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"/>
                <v:line id="Line 117" o:spid="_x0000_s1032" style="position:absolute;visibility:visible;mso-wrap-style:square" from="1800,1560" to="1800,148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w:pict>
          </mc:Fallback>
        </mc:AlternateContent>
      </w:r>
      <w:r>
        <w:rPr>
          <w:noProof/>
          <w:lang w:val="en-IE" w:eastAsia="en-IE"/>
        </w:rPr>
        <w:drawing>
          <wp:anchor distT="0" distB="0" distL="114300" distR="114300" simplePos="0" relativeHeight="251649536" behindDoc="0" locked="0" layoutInCell="1" allowOverlap="1">
            <wp:simplePos x="0" y="0"/>
            <wp:positionH relativeFrom="column">
              <wp:posOffset>2514600</wp:posOffset>
            </wp:positionH>
            <wp:positionV relativeFrom="paragraph">
              <wp:posOffset>4611370</wp:posOffset>
            </wp:positionV>
            <wp:extent cx="898525" cy="1236980"/>
            <wp:effectExtent l="0" t="0" r="0" b="0"/>
            <wp:wrapNone/>
            <wp:docPr id="112"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bookmarkEnd w:id="5"/>
      <w:bookmarkEnd w:id="6"/>
      <w:bookmarkEnd w:id="7"/>
      <w:bookmarkEnd w:id="8"/>
      <w:bookmarkEnd w:id="9"/>
    </w:p>
    <w:p w:rsidR="00857962" w:rsidRPr="00371BEF" w:rsidRDefault="00FF0623" w:rsidP="00357EDF">
      <w:pPr>
        <w:pStyle w:val="Title"/>
      </w:pPr>
      <w:r>
        <w:br w:type="page"/>
      </w:r>
      <w:bookmarkStart w:id="12" w:name="_Toc225671719"/>
      <w:bookmarkStart w:id="13" w:name="_Toc448321822"/>
      <w:r w:rsidR="009A2C02" w:rsidRPr="00371BEF">
        <w:lastRenderedPageBreak/>
        <w:t xml:space="preserve">Document </w:t>
      </w:r>
      <w:r w:rsidR="009A2C02" w:rsidRPr="00357EDF">
        <w:t>Revisions</w:t>
      </w:r>
      <w:bookmarkEnd w:id="12"/>
      <w:bookmarkEnd w:id="13"/>
    </w:p>
    <w:p w:rsidR="00857962" w:rsidRPr="00371BEF" w:rsidRDefault="00857962" w:rsidP="00A163D8">
      <w:pPr>
        <w:pStyle w:val="BodyText"/>
      </w:pPr>
      <w:r w:rsidRPr="00371BEF">
        <w:t xml:space="preserve">Revisions </w:t>
      </w:r>
      <w:smartTag w:uri="urn:schemas-microsoft-com:office:smarttags" w:element="PersonName">
        <w:smartTagPr>
          <w:attr w:name="ProductID" w:val="to the IALA"/>
        </w:smartTagPr>
        <w:r w:rsidRPr="00371BEF">
          <w:t>to the IALA</w:t>
        </w:r>
      </w:smartTag>
      <w:r w:rsidRPr="00371BEF">
        <w:t xml:space="preserve"> Document are to be noted in the table prior to t</w:t>
      </w:r>
      <w:r w:rsidR="004766F6">
        <w:t>he issue of a revised document.</w:t>
      </w:r>
    </w:p>
    <w:tbl>
      <w:tblPr>
        <w:tblW w:w="9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rsidTr="004766F6">
        <w:trPr>
          <w:jc w:val="center"/>
        </w:trPr>
        <w:tc>
          <w:tcPr>
            <w:tcW w:w="1908" w:type="dxa"/>
          </w:tcPr>
          <w:p w:rsidR="00857962" w:rsidRPr="00371BEF" w:rsidRDefault="00857962" w:rsidP="00A163D8">
            <w:pPr>
              <w:spacing w:before="60" w:after="60"/>
              <w:jc w:val="center"/>
              <w:rPr>
                <w:rFonts w:cs="Arial"/>
                <w:b/>
                <w:bCs/>
              </w:rPr>
            </w:pPr>
            <w:r w:rsidRPr="00371BEF">
              <w:rPr>
                <w:rFonts w:cs="Arial"/>
                <w:b/>
                <w:bCs/>
              </w:rPr>
              <w:t>Date</w:t>
            </w:r>
          </w:p>
        </w:tc>
        <w:tc>
          <w:tcPr>
            <w:tcW w:w="3360" w:type="dxa"/>
          </w:tcPr>
          <w:p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rsidTr="004766F6">
        <w:trPr>
          <w:trHeight w:val="851"/>
          <w:jc w:val="center"/>
        </w:trPr>
        <w:tc>
          <w:tcPr>
            <w:tcW w:w="1908" w:type="dxa"/>
            <w:vAlign w:val="center"/>
          </w:tcPr>
          <w:p w:rsidR="00857962" w:rsidRPr="00132824" w:rsidRDefault="00132824" w:rsidP="00A163D8">
            <w:pPr>
              <w:spacing w:before="60" w:after="60"/>
            </w:pPr>
            <w:r w:rsidRPr="00132824">
              <w:t>April</w:t>
            </w:r>
            <w:r w:rsidR="00114CC5" w:rsidRPr="00132824">
              <w:t xml:space="preserve"> 2011</w:t>
            </w:r>
          </w:p>
        </w:tc>
        <w:tc>
          <w:tcPr>
            <w:tcW w:w="3360" w:type="dxa"/>
            <w:vAlign w:val="center"/>
          </w:tcPr>
          <w:p w:rsidR="00857962" w:rsidRPr="00132824" w:rsidRDefault="00114CC5" w:rsidP="00A163D8">
            <w:pPr>
              <w:spacing w:before="60" w:after="60"/>
            </w:pPr>
            <w:r w:rsidRPr="00132824">
              <w:t>Table 2</w:t>
            </w:r>
          </w:p>
        </w:tc>
        <w:tc>
          <w:tcPr>
            <w:tcW w:w="4161" w:type="dxa"/>
            <w:vAlign w:val="center"/>
          </w:tcPr>
          <w:p w:rsidR="00857962" w:rsidRPr="00132824" w:rsidRDefault="00114CC5" w:rsidP="00A163D8">
            <w:pPr>
              <w:spacing w:before="60" w:after="60"/>
            </w:pPr>
            <w:r w:rsidRPr="00132824">
              <w:t>Availability of improved lithium battery information</w:t>
            </w:r>
          </w:p>
          <w:p w:rsidR="00114CC5" w:rsidRDefault="00114CC5" w:rsidP="00A163D8">
            <w:pPr>
              <w:spacing w:before="60" w:after="60"/>
            </w:pPr>
            <w:r w:rsidRPr="00132824">
              <w:t>Improved table logic</w:t>
            </w:r>
          </w:p>
          <w:p w:rsidR="00241704" w:rsidRPr="00132824" w:rsidRDefault="00241704" w:rsidP="00A163D8">
            <w:pPr>
              <w:spacing w:before="60" w:after="60"/>
            </w:pPr>
            <w:r>
              <w:t>Periodic review.</w:t>
            </w:r>
          </w:p>
        </w:tc>
      </w:tr>
      <w:tr w:rsidR="00857962" w:rsidRPr="00371BEF" w:rsidTr="004766F6">
        <w:trPr>
          <w:trHeight w:val="851"/>
          <w:jc w:val="center"/>
        </w:trPr>
        <w:tc>
          <w:tcPr>
            <w:tcW w:w="1908" w:type="dxa"/>
            <w:vAlign w:val="center"/>
          </w:tcPr>
          <w:p w:rsidR="00857962" w:rsidRPr="00371BEF" w:rsidRDefault="000C5AC3" w:rsidP="00A163D8">
            <w:pPr>
              <w:spacing w:before="60" w:after="60"/>
            </w:pPr>
            <w:r>
              <w:t>April 2016</w:t>
            </w: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4766F6">
        <w:trPr>
          <w:trHeight w:val="851"/>
          <w:jc w:val="center"/>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4766F6">
        <w:trPr>
          <w:trHeight w:val="851"/>
          <w:jc w:val="center"/>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4766F6">
        <w:trPr>
          <w:trHeight w:val="851"/>
          <w:jc w:val="center"/>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4766F6">
        <w:trPr>
          <w:trHeight w:val="851"/>
          <w:jc w:val="center"/>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371BEF" w:rsidRDefault="00857962" w:rsidP="00371BEF">
      <w:pPr>
        <w:pStyle w:val="Title"/>
      </w:pPr>
      <w:r w:rsidRPr="00371BEF">
        <w:br w:type="page"/>
      </w:r>
      <w:bookmarkStart w:id="14" w:name="_Toc225671720"/>
      <w:bookmarkStart w:id="15" w:name="_Toc448321823"/>
      <w:r w:rsidR="00371BEF" w:rsidRPr="00371BEF">
        <w:lastRenderedPageBreak/>
        <w:t>Table of Contents</w:t>
      </w:r>
      <w:bookmarkEnd w:id="14"/>
      <w:bookmarkEnd w:id="15"/>
    </w:p>
    <w:p w:rsidR="000C5AC3" w:rsidRDefault="002B598A">
      <w:pPr>
        <w:pStyle w:val="TOC1"/>
        <w:rPr>
          <w:ins w:id="16" w:author="Peter Dobson" w:date="2016-04-13T14:41:00Z"/>
          <w:rFonts w:asciiTheme="minorHAnsi" w:eastAsiaTheme="minorEastAsia" w:hAnsiTheme="minorHAnsi" w:cstheme="minorBidi"/>
          <w:b w:val="0"/>
          <w:bCs w:val="0"/>
          <w:caps w:val="0"/>
          <w:noProof/>
          <w:szCs w:val="22"/>
          <w:lang w:eastAsia="en-GB"/>
        </w:rPr>
      </w:pPr>
      <w:r>
        <w:fldChar w:fldCharType="begin"/>
      </w:r>
      <w:r>
        <w:instrText xml:space="preserve"> TOC \o "3-3" \h \z \t "Heading 1,1,Heading 2,2,Annex,4,Title,1" </w:instrText>
      </w:r>
      <w:r>
        <w:fldChar w:fldCharType="separate"/>
      </w:r>
      <w:ins w:id="17" w:author="Peter Dobson" w:date="2016-04-13T14:41:00Z">
        <w:r w:rsidR="000C5AC3" w:rsidRPr="009C661E">
          <w:rPr>
            <w:rStyle w:val="Hyperlink"/>
            <w:noProof/>
          </w:rPr>
          <w:fldChar w:fldCharType="begin"/>
        </w:r>
        <w:r w:rsidR="000C5AC3" w:rsidRPr="009C661E">
          <w:rPr>
            <w:rStyle w:val="Hyperlink"/>
            <w:noProof/>
          </w:rPr>
          <w:instrText xml:space="preserve"> </w:instrText>
        </w:r>
        <w:r w:rsidR="000C5AC3">
          <w:rPr>
            <w:noProof/>
          </w:rPr>
          <w:instrText>HYPERLINK \l "_Toc448321822"</w:instrText>
        </w:r>
        <w:r w:rsidR="000C5AC3" w:rsidRPr="009C661E">
          <w:rPr>
            <w:rStyle w:val="Hyperlink"/>
            <w:noProof/>
          </w:rPr>
          <w:instrText xml:space="preserve"> </w:instrText>
        </w:r>
        <w:r w:rsidR="000C5AC3" w:rsidRPr="009C661E">
          <w:rPr>
            <w:rStyle w:val="Hyperlink"/>
            <w:noProof/>
          </w:rPr>
          <w:fldChar w:fldCharType="separate"/>
        </w:r>
        <w:r w:rsidR="000C5AC3" w:rsidRPr="009C661E">
          <w:rPr>
            <w:rStyle w:val="Hyperlink"/>
            <w:noProof/>
          </w:rPr>
          <w:t>Document Revisions</w:t>
        </w:r>
        <w:r w:rsidR="000C5AC3">
          <w:rPr>
            <w:noProof/>
            <w:webHidden/>
          </w:rPr>
          <w:tab/>
        </w:r>
        <w:r w:rsidR="000C5AC3">
          <w:rPr>
            <w:noProof/>
            <w:webHidden/>
          </w:rPr>
          <w:fldChar w:fldCharType="begin"/>
        </w:r>
        <w:r w:rsidR="000C5AC3">
          <w:rPr>
            <w:noProof/>
            <w:webHidden/>
          </w:rPr>
          <w:instrText xml:space="preserve"> PAGEREF _Toc448321822 \h </w:instrText>
        </w:r>
      </w:ins>
      <w:r w:rsidR="000C5AC3">
        <w:rPr>
          <w:noProof/>
          <w:webHidden/>
        </w:rPr>
      </w:r>
      <w:r w:rsidR="000C5AC3">
        <w:rPr>
          <w:noProof/>
          <w:webHidden/>
        </w:rPr>
        <w:fldChar w:fldCharType="separate"/>
      </w:r>
      <w:ins w:id="18" w:author="Peter Dobson" w:date="2016-04-13T14:41:00Z">
        <w:r w:rsidR="000C5AC3">
          <w:rPr>
            <w:noProof/>
            <w:webHidden/>
          </w:rPr>
          <w:t>2</w:t>
        </w:r>
        <w:r w:rsidR="000C5AC3">
          <w:rPr>
            <w:noProof/>
            <w:webHidden/>
          </w:rPr>
          <w:fldChar w:fldCharType="end"/>
        </w:r>
        <w:r w:rsidR="000C5AC3" w:rsidRPr="009C661E">
          <w:rPr>
            <w:rStyle w:val="Hyperlink"/>
            <w:noProof/>
          </w:rPr>
          <w:fldChar w:fldCharType="end"/>
        </w:r>
      </w:ins>
    </w:p>
    <w:p w:rsidR="000C5AC3" w:rsidRDefault="000C5AC3">
      <w:pPr>
        <w:pStyle w:val="TOC1"/>
        <w:rPr>
          <w:ins w:id="19" w:author="Peter Dobson" w:date="2016-04-13T14:41:00Z"/>
          <w:rFonts w:asciiTheme="minorHAnsi" w:eastAsiaTheme="minorEastAsia" w:hAnsiTheme="minorHAnsi" w:cstheme="minorBidi"/>
          <w:b w:val="0"/>
          <w:bCs w:val="0"/>
          <w:caps w:val="0"/>
          <w:noProof/>
          <w:szCs w:val="22"/>
          <w:lang w:eastAsia="en-GB"/>
        </w:rPr>
      </w:pPr>
      <w:ins w:id="20" w:author="Peter Dobson" w:date="2016-04-13T14:41:00Z">
        <w:r w:rsidRPr="009C661E">
          <w:rPr>
            <w:rStyle w:val="Hyperlink"/>
            <w:noProof/>
          </w:rPr>
          <w:fldChar w:fldCharType="begin"/>
        </w:r>
        <w:r w:rsidRPr="009C661E">
          <w:rPr>
            <w:rStyle w:val="Hyperlink"/>
            <w:noProof/>
          </w:rPr>
          <w:instrText xml:space="preserve"> </w:instrText>
        </w:r>
        <w:r>
          <w:rPr>
            <w:noProof/>
          </w:rPr>
          <w:instrText>HYPERLINK \l "_Toc448321823"</w:instrText>
        </w:r>
        <w:r w:rsidRPr="009C661E">
          <w:rPr>
            <w:rStyle w:val="Hyperlink"/>
            <w:noProof/>
          </w:rPr>
          <w:instrText xml:space="preserve"> </w:instrText>
        </w:r>
        <w:r w:rsidRPr="009C661E">
          <w:rPr>
            <w:rStyle w:val="Hyperlink"/>
            <w:noProof/>
          </w:rPr>
          <w:fldChar w:fldCharType="separate"/>
        </w:r>
        <w:r w:rsidRPr="009C661E">
          <w:rPr>
            <w:rStyle w:val="Hyperlink"/>
            <w:noProof/>
          </w:rPr>
          <w:t>Table of Contents</w:t>
        </w:r>
        <w:r>
          <w:rPr>
            <w:noProof/>
            <w:webHidden/>
          </w:rPr>
          <w:tab/>
        </w:r>
        <w:r>
          <w:rPr>
            <w:noProof/>
            <w:webHidden/>
          </w:rPr>
          <w:fldChar w:fldCharType="begin"/>
        </w:r>
        <w:r>
          <w:rPr>
            <w:noProof/>
            <w:webHidden/>
          </w:rPr>
          <w:instrText xml:space="preserve"> PAGEREF _Toc448321823 \h </w:instrText>
        </w:r>
      </w:ins>
      <w:r>
        <w:rPr>
          <w:noProof/>
          <w:webHidden/>
        </w:rPr>
      </w:r>
      <w:r>
        <w:rPr>
          <w:noProof/>
          <w:webHidden/>
        </w:rPr>
        <w:fldChar w:fldCharType="separate"/>
      </w:r>
      <w:ins w:id="21" w:author="Peter Dobson" w:date="2016-04-13T14:41:00Z">
        <w:r>
          <w:rPr>
            <w:noProof/>
            <w:webHidden/>
          </w:rPr>
          <w:t>3</w:t>
        </w:r>
        <w:r>
          <w:rPr>
            <w:noProof/>
            <w:webHidden/>
          </w:rPr>
          <w:fldChar w:fldCharType="end"/>
        </w:r>
        <w:r w:rsidRPr="009C661E">
          <w:rPr>
            <w:rStyle w:val="Hyperlink"/>
            <w:noProof/>
          </w:rPr>
          <w:fldChar w:fldCharType="end"/>
        </w:r>
      </w:ins>
    </w:p>
    <w:p w:rsidR="000C5AC3" w:rsidRDefault="000C5AC3">
      <w:pPr>
        <w:pStyle w:val="TOC1"/>
        <w:rPr>
          <w:ins w:id="22" w:author="Peter Dobson" w:date="2016-04-13T14:41:00Z"/>
          <w:rFonts w:asciiTheme="minorHAnsi" w:eastAsiaTheme="minorEastAsia" w:hAnsiTheme="minorHAnsi" w:cstheme="minorBidi"/>
          <w:b w:val="0"/>
          <w:bCs w:val="0"/>
          <w:caps w:val="0"/>
          <w:noProof/>
          <w:szCs w:val="22"/>
          <w:lang w:eastAsia="en-GB"/>
        </w:rPr>
      </w:pPr>
      <w:ins w:id="23" w:author="Peter Dobson" w:date="2016-04-13T14:41:00Z">
        <w:r w:rsidRPr="009C661E">
          <w:rPr>
            <w:rStyle w:val="Hyperlink"/>
            <w:noProof/>
          </w:rPr>
          <w:fldChar w:fldCharType="begin"/>
        </w:r>
        <w:r w:rsidRPr="009C661E">
          <w:rPr>
            <w:rStyle w:val="Hyperlink"/>
            <w:noProof/>
          </w:rPr>
          <w:instrText xml:space="preserve"> </w:instrText>
        </w:r>
        <w:r>
          <w:rPr>
            <w:noProof/>
          </w:rPr>
          <w:instrText>HYPERLINK \l "_Toc448321824"</w:instrText>
        </w:r>
        <w:r w:rsidRPr="009C661E">
          <w:rPr>
            <w:rStyle w:val="Hyperlink"/>
            <w:noProof/>
          </w:rPr>
          <w:instrText xml:space="preserve"> </w:instrText>
        </w:r>
        <w:r w:rsidRPr="009C661E">
          <w:rPr>
            <w:rStyle w:val="Hyperlink"/>
            <w:noProof/>
          </w:rPr>
          <w:fldChar w:fldCharType="separate"/>
        </w:r>
        <w:r w:rsidRPr="009C661E">
          <w:rPr>
            <w:rStyle w:val="Hyperlink"/>
            <w:noProof/>
          </w:rPr>
          <w:t>Index of Tables</w:t>
        </w:r>
        <w:r>
          <w:rPr>
            <w:noProof/>
            <w:webHidden/>
          </w:rPr>
          <w:tab/>
        </w:r>
        <w:r>
          <w:rPr>
            <w:noProof/>
            <w:webHidden/>
          </w:rPr>
          <w:fldChar w:fldCharType="begin"/>
        </w:r>
        <w:r>
          <w:rPr>
            <w:noProof/>
            <w:webHidden/>
          </w:rPr>
          <w:instrText xml:space="preserve"> PAGEREF _Toc448321824 \h </w:instrText>
        </w:r>
      </w:ins>
      <w:r>
        <w:rPr>
          <w:noProof/>
          <w:webHidden/>
        </w:rPr>
      </w:r>
      <w:r>
        <w:rPr>
          <w:noProof/>
          <w:webHidden/>
        </w:rPr>
        <w:fldChar w:fldCharType="separate"/>
      </w:r>
      <w:ins w:id="24" w:author="Peter Dobson" w:date="2016-04-13T14:41:00Z">
        <w:r>
          <w:rPr>
            <w:noProof/>
            <w:webHidden/>
          </w:rPr>
          <w:t>3</w:t>
        </w:r>
        <w:r>
          <w:rPr>
            <w:noProof/>
            <w:webHidden/>
          </w:rPr>
          <w:fldChar w:fldCharType="end"/>
        </w:r>
        <w:r w:rsidRPr="009C661E">
          <w:rPr>
            <w:rStyle w:val="Hyperlink"/>
            <w:noProof/>
          </w:rPr>
          <w:fldChar w:fldCharType="end"/>
        </w:r>
      </w:ins>
    </w:p>
    <w:p w:rsidR="000C5AC3" w:rsidRDefault="000C5AC3">
      <w:pPr>
        <w:pStyle w:val="TOC1"/>
        <w:rPr>
          <w:ins w:id="25" w:author="Peter Dobson" w:date="2016-04-13T14:41:00Z"/>
          <w:rFonts w:asciiTheme="minorHAnsi" w:eastAsiaTheme="minorEastAsia" w:hAnsiTheme="minorHAnsi" w:cstheme="minorBidi"/>
          <w:b w:val="0"/>
          <w:bCs w:val="0"/>
          <w:caps w:val="0"/>
          <w:noProof/>
          <w:szCs w:val="22"/>
          <w:lang w:eastAsia="en-GB"/>
        </w:rPr>
      </w:pPr>
      <w:ins w:id="26" w:author="Peter Dobson" w:date="2016-04-13T14:41:00Z">
        <w:r w:rsidRPr="009C661E">
          <w:rPr>
            <w:rStyle w:val="Hyperlink"/>
            <w:noProof/>
          </w:rPr>
          <w:fldChar w:fldCharType="begin"/>
        </w:r>
        <w:r w:rsidRPr="009C661E">
          <w:rPr>
            <w:rStyle w:val="Hyperlink"/>
            <w:noProof/>
          </w:rPr>
          <w:instrText xml:space="preserve"> </w:instrText>
        </w:r>
        <w:r>
          <w:rPr>
            <w:noProof/>
          </w:rPr>
          <w:instrText>HYPERLINK \l "_Toc448321825"</w:instrText>
        </w:r>
        <w:r w:rsidRPr="009C661E">
          <w:rPr>
            <w:rStyle w:val="Hyperlink"/>
            <w:noProof/>
          </w:rPr>
          <w:instrText xml:space="preserve"> </w:instrText>
        </w:r>
        <w:r w:rsidRPr="009C661E">
          <w:rPr>
            <w:rStyle w:val="Hyperlink"/>
            <w:noProof/>
          </w:rPr>
          <w:fldChar w:fldCharType="separate"/>
        </w:r>
        <w:r w:rsidRPr="009C661E">
          <w:rPr>
            <w:rStyle w:val="Hyperlink"/>
            <w:noProof/>
          </w:rPr>
          <w:t>Index of Figures</w:t>
        </w:r>
        <w:r>
          <w:rPr>
            <w:noProof/>
            <w:webHidden/>
          </w:rPr>
          <w:tab/>
        </w:r>
        <w:r>
          <w:rPr>
            <w:noProof/>
            <w:webHidden/>
          </w:rPr>
          <w:fldChar w:fldCharType="begin"/>
        </w:r>
        <w:r>
          <w:rPr>
            <w:noProof/>
            <w:webHidden/>
          </w:rPr>
          <w:instrText xml:space="preserve"> PAGEREF _Toc448321825 \h </w:instrText>
        </w:r>
      </w:ins>
      <w:r>
        <w:rPr>
          <w:noProof/>
          <w:webHidden/>
        </w:rPr>
      </w:r>
      <w:r>
        <w:rPr>
          <w:noProof/>
          <w:webHidden/>
        </w:rPr>
        <w:fldChar w:fldCharType="separate"/>
      </w:r>
      <w:ins w:id="27" w:author="Peter Dobson" w:date="2016-04-13T14:41:00Z">
        <w:r>
          <w:rPr>
            <w:noProof/>
            <w:webHidden/>
          </w:rPr>
          <w:t>3</w:t>
        </w:r>
        <w:r>
          <w:rPr>
            <w:noProof/>
            <w:webHidden/>
          </w:rPr>
          <w:fldChar w:fldCharType="end"/>
        </w:r>
        <w:r w:rsidRPr="009C661E">
          <w:rPr>
            <w:rStyle w:val="Hyperlink"/>
            <w:noProof/>
          </w:rPr>
          <w:fldChar w:fldCharType="end"/>
        </w:r>
      </w:ins>
    </w:p>
    <w:p w:rsidR="000C5AC3" w:rsidRDefault="000C5AC3">
      <w:pPr>
        <w:pStyle w:val="TOC1"/>
        <w:rPr>
          <w:ins w:id="28" w:author="Peter Dobson" w:date="2016-04-13T14:41:00Z"/>
          <w:rFonts w:asciiTheme="minorHAnsi" w:eastAsiaTheme="minorEastAsia" w:hAnsiTheme="minorHAnsi" w:cstheme="minorBidi"/>
          <w:b w:val="0"/>
          <w:bCs w:val="0"/>
          <w:caps w:val="0"/>
          <w:noProof/>
          <w:szCs w:val="22"/>
          <w:lang w:eastAsia="en-GB"/>
        </w:rPr>
      </w:pPr>
      <w:ins w:id="29" w:author="Peter Dobson" w:date="2016-04-13T14:41:00Z">
        <w:r w:rsidRPr="009C661E">
          <w:rPr>
            <w:rStyle w:val="Hyperlink"/>
            <w:noProof/>
          </w:rPr>
          <w:fldChar w:fldCharType="begin"/>
        </w:r>
        <w:r w:rsidRPr="009C661E">
          <w:rPr>
            <w:rStyle w:val="Hyperlink"/>
            <w:noProof/>
          </w:rPr>
          <w:instrText xml:space="preserve"> </w:instrText>
        </w:r>
        <w:r>
          <w:rPr>
            <w:noProof/>
          </w:rPr>
          <w:instrText>HYPERLINK \l "_Toc448321826"</w:instrText>
        </w:r>
        <w:r w:rsidRPr="009C661E">
          <w:rPr>
            <w:rStyle w:val="Hyperlink"/>
            <w:noProof/>
          </w:rPr>
          <w:instrText xml:space="preserve"> </w:instrText>
        </w:r>
        <w:r w:rsidRPr="009C661E">
          <w:rPr>
            <w:rStyle w:val="Hyperlink"/>
            <w:noProof/>
          </w:rPr>
          <w:fldChar w:fldCharType="separate"/>
        </w:r>
        <w:r w:rsidRPr="009C661E">
          <w:rPr>
            <w:rStyle w:val="Hyperlink"/>
            <w:noProof/>
          </w:rPr>
          <w:t>1</w:t>
        </w:r>
        <w:r>
          <w:rPr>
            <w:rFonts w:asciiTheme="minorHAnsi" w:eastAsiaTheme="minorEastAsia" w:hAnsiTheme="minorHAnsi" w:cstheme="minorBidi"/>
            <w:b w:val="0"/>
            <w:bCs w:val="0"/>
            <w:caps w:val="0"/>
            <w:noProof/>
            <w:szCs w:val="22"/>
            <w:lang w:eastAsia="en-GB"/>
          </w:rPr>
          <w:tab/>
        </w:r>
        <w:r w:rsidRPr="009C661E">
          <w:rPr>
            <w:rStyle w:val="Hyperlink"/>
            <w:noProof/>
          </w:rPr>
          <w:t>Introduction</w:t>
        </w:r>
        <w:r>
          <w:rPr>
            <w:noProof/>
            <w:webHidden/>
          </w:rPr>
          <w:tab/>
        </w:r>
        <w:r>
          <w:rPr>
            <w:noProof/>
            <w:webHidden/>
          </w:rPr>
          <w:fldChar w:fldCharType="begin"/>
        </w:r>
        <w:r>
          <w:rPr>
            <w:noProof/>
            <w:webHidden/>
          </w:rPr>
          <w:instrText xml:space="preserve"> PAGEREF _Toc448321826 \h </w:instrText>
        </w:r>
      </w:ins>
      <w:r>
        <w:rPr>
          <w:noProof/>
          <w:webHidden/>
        </w:rPr>
      </w:r>
      <w:r>
        <w:rPr>
          <w:noProof/>
          <w:webHidden/>
        </w:rPr>
        <w:fldChar w:fldCharType="separate"/>
      </w:r>
      <w:ins w:id="30" w:author="Peter Dobson" w:date="2016-04-13T14:41:00Z">
        <w:r>
          <w:rPr>
            <w:noProof/>
            <w:webHidden/>
          </w:rPr>
          <w:t>4</w:t>
        </w:r>
        <w:r>
          <w:rPr>
            <w:noProof/>
            <w:webHidden/>
          </w:rPr>
          <w:fldChar w:fldCharType="end"/>
        </w:r>
        <w:r w:rsidRPr="009C661E">
          <w:rPr>
            <w:rStyle w:val="Hyperlink"/>
            <w:noProof/>
          </w:rPr>
          <w:fldChar w:fldCharType="end"/>
        </w:r>
      </w:ins>
    </w:p>
    <w:p w:rsidR="000C5AC3" w:rsidRDefault="000C5AC3">
      <w:pPr>
        <w:pStyle w:val="TOC1"/>
        <w:rPr>
          <w:ins w:id="31" w:author="Peter Dobson" w:date="2016-04-13T14:41:00Z"/>
          <w:rFonts w:asciiTheme="minorHAnsi" w:eastAsiaTheme="minorEastAsia" w:hAnsiTheme="minorHAnsi" w:cstheme="minorBidi"/>
          <w:b w:val="0"/>
          <w:bCs w:val="0"/>
          <w:caps w:val="0"/>
          <w:noProof/>
          <w:szCs w:val="22"/>
          <w:lang w:eastAsia="en-GB"/>
        </w:rPr>
      </w:pPr>
      <w:ins w:id="32" w:author="Peter Dobson" w:date="2016-04-13T14:41:00Z">
        <w:r w:rsidRPr="009C661E">
          <w:rPr>
            <w:rStyle w:val="Hyperlink"/>
            <w:noProof/>
          </w:rPr>
          <w:fldChar w:fldCharType="begin"/>
        </w:r>
        <w:r w:rsidRPr="009C661E">
          <w:rPr>
            <w:rStyle w:val="Hyperlink"/>
            <w:noProof/>
          </w:rPr>
          <w:instrText xml:space="preserve"> </w:instrText>
        </w:r>
        <w:r>
          <w:rPr>
            <w:noProof/>
          </w:rPr>
          <w:instrText>HYPERLINK \l "_Toc448321827"</w:instrText>
        </w:r>
        <w:r w:rsidRPr="009C661E">
          <w:rPr>
            <w:rStyle w:val="Hyperlink"/>
            <w:noProof/>
          </w:rPr>
          <w:instrText xml:space="preserve"> </w:instrText>
        </w:r>
        <w:r w:rsidRPr="009C661E">
          <w:rPr>
            <w:rStyle w:val="Hyperlink"/>
            <w:noProof/>
          </w:rPr>
          <w:fldChar w:fldCharType="separate"/>
        </w:r>
        <w:r w:rsidRPr="009C661E">
          <w:rPr>
            <w:rStyle w:val="Hyperlink"/>
            <w:noProof/>
          </w:rPr>
          <w:t>2</w:t>
        </w:r>
        <w:r>
          <w:rPr>
            <w:rFonts w:asciiTheme="minorHAnsi" w:eastAsiaTheme="minorEastAsia" w:hAnsiTheme="minorHAnsi" w:cstheme="minorBidi"/>
            <w:b w:val="0"/>
            <w:bCs w:val="0"/>
            <w:caps w:val="0"/>
            <w:noProof/>
            <w:szCs w:val="22"/>
            <w:lang w:eastAsia="en-GB"/>
          </w:rPr>
          <w:tab/>
        </w:r>
        <w:r w:rsidRPr="009C661E">
          <w:rPr>
            <w:rStyle w:val="Hyperlink"/>
            <w:noProof/>
          </w:rPr>
          <w:t>How to use this guideline</w:t>
        </w:r>
        <w:r>
          <w:rPr>
            <w:noProof/>
            <w:webHidden/>
          </w:rPr>
          <w:tab/>
        </w:r>
        <w:r>
          <w:rPr>
            <w:noProof/>
            <w:webHidden/>
          </w:rPr>
          <w:fldChar w:fldCharType="begin"/>
        </w:r>
        <w:r>
          <w:rPr>
            <w:noProof/>
            <w:webHidden/>
          </w:rPr>
          <w:instrText xml:space="preserve"> PAGEREF _Toc448321827 \h </w:instrText>
        </w:r>
      </w:ins>
      <w:r>
        <w:rPr>
          <w:noProof/>
          <w:webHidden/>
        </w:rPr>
      </w:r>
      <w:r>
        <w:rPr>
          <w:noProof/>
          <w:webHidden/>
        </w:rPr>
        <w:fldChar w:fldCharType="separate"/>
      </w:r>
      <w:ins w:id="33" w:author="Peter Dobson" w:date="2016-04-13T14:41:00Z">
        <w:r>
          <w:rPr>
            <w:noProof/>
            <w:webHidden/>
          </w:rPr>
          <w:t>4</w:t>
        </w:r>
        <w:r>
          <w:rPr>
            <w:noProof/>
            <w:webHidden/>
          </w:rPr>
          <w:fldChar w:fldCharType="end"/>
        </w:r>
        <w:r w:rsidRPr="009C661E">
          <w:rPr>
            <w:rStyle w:val="Hyperlink"/>
            <w:noProof/>
          </w:rPr>
          <w:fldChar w:fldCharType="end"/>
        </w:r>
      </w:ins>
    </w:p>
    <w:p w:rsidR="000C5AC3" w:rsidRDefault="000C5AC3">
      <w:pPr>
        <w:pStyle w:val="TOC2"/>
        <w:rPr>
          <w:ins w:id="34" w:author="Peter Dobson" w:date="2016-04-13T14:41:00Z"/>
          <w:rFonts w:asciiTheme="minorHAnsi" w:eastAsiaTheme="minorEastAsia" w:hAnsiTheme="minorHAnsi" w:cstheme="minorBidi"/>
          <w:bCs w:val="0"/>
          <w:noProof/>
          <w:szCs w:val="22"/>
          <w:lang w:eastAsia="en-GB"/>
        </w:rPr>
      </w:pPr>
      <w:ins w:id="35" w:author="Peter Dobson" w:date="2016-04-13T14:41:00Z">
        <w:r w:rsidRPr="009C661E">
          <w:rPr>
            <w:rStyle w:val="Hyperlink"/>
            <w:noProof/>
          </w:rPr>
          <w:fldChar w:fldCharType="begin"/>
        </w:r>
        <w:r w:rsidRPr="009C661E">
          <w:rPr>
            <w:rStyle w:val="Hyperlink"/>
            <w:noProof/>
          </w:rPr>
          <w:instrText xml:space="preserve"> </w:instrText>
        </w:r>
        <w:r>
          <w:rPr>
            <w:noProof/>
          </w:rPr>
          <w:instrText>HYPERLINK \l "_Toc448321828"</w:instrText>
        </w:r>
        <w:r w:rsidRPr="009C661E">
          <w:rPr>
            <w:rStyle w:val="Hyperlink"/>
            <w:noProof/>
          </w:rPr>
          <w:instrText xml:space="preserve"> </w:instrText>
        </w:r>
        <w:r w:rsidRPr="009C661E">
          <w:rPr>
            <w:rStyle w:val="Hyperlink"/>
            <w:noProof/>
          </w:rPr>
          <w:fldChar w:fldCharType="separate"/>
        </w:r>
        <w:r w:rsidRPr="009C661E">
          <w:rPr>
            <w:rStyle w:val="Hyperlink"/>
            <w:noProof/>
          </w:rPr>
          <w:t>2.1</w:t>
        </w:r>
        <w:r>
          <w:rPr>
            <w:rFonts w:asciiTheme="minorHAnsi" w:eastAsiaTheme="minorEastAsia" w:hAnsiTheme="minorHAnsi" w:cstheme="minorBidi"/>
            <w:bCs w:val="0"/>
            <w:noProof/>
            <w:szCs w:val="22"/>
            <w:lang w:eastAsia="en-GB"/>
          </w:rPr>
          <w:tab/>
        </w:r>
        <w:r w:rsidRPr="009C661E">
          <w:rPr>
            <w:rStyle w:val="Hyperlink"/>
            <w:noProof/>
          </w:rPr>
          <w:t>Scope</w:t>
        </w:r>
        <w:r>
          <w:rPr>
            <w:noProof/>
            <w:webHidden/>
          </w:rPr>
          <w:tab/>
        </w:r>
        <w:r>
          <w:rPr>
            <w:noProof/>
            <w:webHidden/>
          </w:rPr>
          <w:fldChar w:fldCharType="begin"/>
        </w:r>
        <w:r>
          <w:rPr>
            <w:noProof/>
            <w:webHidden/>
          </w:rPr>
          <w:instrText xml:space="preserve"> PAGEREF _Toc448321828 \h </w:instrText>
        </w:r>
      </w:ins>
      <w:r>
        <w:rPr>
          <w:noProof/>
          <w:webHidden/>
        </w:rPr>
      </w:r>
      <w:r>
        <w:rPr>
          <w:noProof/>
          <w:webHidden/>
        </w:rPr>
        <w:fldChar w:fldCharType="separate"/>
      </w:r>
      <w:ins w:id="36" w:author="Peter Dobson" w:date="2016-04-13T14:41:00Z">
        <w:r>
          <w:rPr>
            <w:noProof/>
            <w:webHidden/>
          </w:rPr>
          <w:t>4</w:t>
        </w:r>
        <w:r>
          <w:rPr>
            <w:noProof/>
            <w:webHidden/>
          </w:rPr>
          <w:fldChar w:fldCharType="end"/>
        </w:r>
        <w:r w:rsidRPr="009C661E">
          <w:rPr>
            <w:rStyle w:val="Hyperlink"/>
            <w:noProof/>
          </w:rPr>
          <w:fldChar w:fldCharType="end"/>
        </w:r>
      </w:ins>
    </w:p>
    <w:p w:rsidR="000C5AC3" w:rsidRDefault="000C5AC3">
      <w:pPr>
        <w:pStyle w:val="TOC2"/>
        <w:rPr>
          <w:ins w:id="37" w:author="Peter Dobson" w:date="2016-04-13T14:41:00Z"/>
          <w:rFonts w:asciiTheme="minorHAnsi" w:eastAsiaTheme="minorEastAsia" w:hAnsiTheme="minorHAnsi" w:cstheme="minorBidi"/>
          <w:bCs w:val="0"/>
          <w:noProof/>
          <w:szCs w:val="22"/>
          <w:lang w:eastAsia="en-GB"/>
        </w:rPr>
      </w:pPr>
      <w:ins w:id="38" w:author="Peter Dobson" w:date="2016-04-13T14:41:00Z">
        <w:r w:rsidRPr="009C661E">
          <w:rPr>
            <w:rStyle w:val="Hyperlink"/>
            <w:noProof/>
          </w:rPr>
          <w:fldChar w:fldCharType="begin"/>
        </w:r>
        <w:r w:rsidRPr="009C661E">
          <w:rPr>
            <w:rStyle w:val="Hyperlink"/>
            <w:noProof/>
          </w:rPr>
          <w:instrText xml:space="preserve"> </w:instrText>
        </w:r>
        <w:r>
          <w:rPr>
            <w:noProof/>
          </w:rPr>
          <w:instrText>HYPERLINK \l "_Toc448321829"</w:instrText>
        </w:r>
        <w:r w:rsidRPr="009C661E">
          <w:rPr>
            <w:rStyle w:val="Hyperlink"/>
            <w:noProof/>
          </w:rPr>
          <w:instrText xml:space="preserve"> </w:instrText>
        </w:r>
        <w:r w:rsidRPr="009C661E">
          <w:rPr>
            <w:rStyle w:val="Hyperlink"/>
            <w:noProof/>
          </w:rPr>
          <w:fldChar w:fldCharType="separate"/>
        </w:r>
        <w:r w:rsidRPr="009C661E">
          <w:rPr>
            <w:rStyle w:val="Hyperlink"/>
            <w:noProof/>
          </w:rPr>
          <w:t>2.2</w:t>
        </w:r>
        <w:r>
          <w:rPr>
            <w:rFonts w:asciiTheme="minorHAnsi" w:eastAsiaTheme="minorEastAsia" w:hAnsiTheme="minorHAnsi" w:cstheme="minorBidi"/>
            <w:bCs w:val="0"/>
            <w:noProof/>
            <w:szCs w:val="22"/>
            <w:lang w:eastAsia="en-GB"/>
          </w:rPr>
          <w:tab/>
        </w:r>
        <w:r w:rsidRPr="009C661E">
          <w:rPr>
            <w:rStyle w:val="Hyperlink"/>
            <w:noProof/>
          </w:rPr>
          <w:t>Application of the 1067 Guideline</w:t>
        </w:r>
        <w:r>
          <w:rPr>
            <w:noProof/>
            <w:webHidden/>
          </w:rPr>
          <w:tab/>
        </w:r>
        <w:r>
          <w:rPr>
            <w:noProof/>
            <w:webHidden/>
          </w:rPr>
          <w:fldChar w:fldCharType="begin"/>
        </w:r>
        <w:r>
          <w:rPr>
            <w:noProof/>
            <w:webHidden/>
          </w:rPr>
          <w:instrText xml:space="preserve"> PAGEREF _Toc448321829 \h </w:instrText>
        </w:r>
      </w:ins>
      <w:r>
        <w:rPr>
          <w:noProof/>
          <w:webHidden/>
        </w:rPr>
      </w:r>
      <w:r>
        <w:rPr>
          <w:noProof/>
          <w:webHidden/>
        </w:rPr>
        <w:fldChar w:fldCharType="separate"/>
      </w:r>
      <w:ins w:id="39" w:author="Peter Dobson" w:date="2016-04-13T14:41:00Z">
        <w:r>
          <w:rPr>
            <w:noProof/>
            <w:webHidden/>
          </w:rPr>
          <w:t>5</w:t>
        </w:r>
        <w:r>
          <w:rPr>
            <w:noProof/>
            <w:webHidden/>
          </w:rPr>
          <w:fldChar w:fldCharType="end"/>
        </w:r>
        <w:r w:rsidRPr="009C661E">
          <w:rPr>
            <w:rStyle w:val="Hyperlink"/>
            <w:noProof/>
          </w:rPr>
          <w:fldChar w:fldCharType="end"/>
        </w:r>
      </w:ins>
    </w:p>
    <w:p w:rsidR="000C5AC3" w:rsidRDefault="000C5AC3">
      <w:pPr>
        <w:pStyle w:val="TOC1"/>
        <w:rPr>
          <w:ins w:id="40" w:author="Peter Dobson" w:date="2016-04-13T14:41:00Z"/>
          <w:rFonts w:asciiTheme="minorHAnsi" w:eastAsiaTheme="minorEastAsia" w:hAnsiTheme="minorHAnsi" w:cstheme="minorBidi"/>
          <w:b w:val="0"/>
          <w:bCs w:val="0"/>
          <w:caps w:val="0"/>
          <w:noProof/>
          <w:szCs w:val="22"/>
          <w:lang w:eastAsia="en-GB"/>
        </w:rPr>
      </w:pPr>
      <w:ins w:id="41" w:author="Peter Dobson" w:date="2016-04-13T14:41:00Z">
        <w:r w:rsidRPr="009C661E">
          <w:rPr>
            <w:rStyle w:val="Hyperlink"/>
            <w:noProof/>
          </w:rPr>
          <w:fldChar w:fldCharType="begin"/>
        </w:r>
        <w:r w:rsidRPr="009C661E">
          <w:rPr>
            <w:rStyle w:val="Hyperlink"/>
            <w:noProof/>
          </w:rPr>
          <w:instrText xml:space="preserve"> </w:instrText>
        </w:r>
        <w:r>
          <w:rPr>
            <w:noProof/>
          </w:rPr>
          <w:instrText>HYPERLINK \l "_Toc448321830"</w:instrText>
        </w:r>
        <w:r w:rsidRPr="009C661E">
          <w:rPr>
            <w:rStyle w:val="Hyperlink"/>
            <w:noProof/>
          </w:rPr>
          <w:instrText xml:space="preserve"> </w:instrText>
        </w:r>
        <w:r w:rsidRPr="009C661E">
          <w:rPr>
            <w:rStyle w:val="Hyperlink"/>
            <w:noProof/>
          </w:rPr>
          <w:fldChar w:fldCharType="separate"/>
        </w:r>
        <w:r w:rsidRPr="009C661E">
          <w:rPr>
            <w:rStyle w:val="Hyperlink"/>
            <w:noProof/>
          </w:rPr>
          <w:t>3</w:t>
        </w:r>
        <w:r>
          <w:rPr>
            <w:rFonts w:asciiTheme="minorHAnsi" w:eastAsiaTheme="minorEastAsia" w:hAnsiTheme="minorHAnsi" w:cstheme="minorBidi"/>
            <w:b w:val="0"/>
            <w:bCs w:val="0"/>
            <w:caps w:val="0"/>
            <w:noProof/>
            <w:szCs w:val="22"/>
            <w:lang w:eastAsia="en-GB"/>
          </w:rPr>
          <w:tab/>
        </w:r>
        <w:r w:rsidRPr="009C661E">
          <w:rPr>
            <w:rStyle w:val="Hyperlink"/>
            <w:noProof/>
          </w:rPr>
          <w:t>Selection of Power Systems and Energy Storage</w:t>
        </w:r>
        <w:r>
          <w:rPr>
            <w:noProof/>
            <w:webHidden/>
          </w:rPr>
          <w:tab/>
        </w:r>
        <w:r>
          <w:rPr>
            <w:noProof/>
            <w:webHidden/>
          </w:rPr>
          <w:fldChar w:fldCharType="begin"/>
        </w:r>
        <w:r>
          <w:rPr>
            <w:noProof/>
            <w:webHidden/>
          </w:rPr>
          <w:instrText xml:space="preserve"> PAGEREF _Toc448321830 \h </w:instrText>
        </w:r>
      </w:ins>
      <w:r>
        <w:rPr>
          <w:noProof/>
          <w:webHidden/>
        </w:rPr>
      </w:r>
      <w:r>
        <w:rPr>
          <w:noProof/>
          <w:webHidden/>
        </w:rPr>
        <w:fldChar w:fldCharType="separate"/>
      </w:r>
      <w:ins w:id="42" w:author="Peter Dobson" w:date="2016-04-13T14:41:00Z">
        <w:r>
          <w:rPr>
            <w:noProof/>
            <w:webHidden/>
          </w:rPr>
          <w:t>6</w:t>
        </w:r>
        <w:r>
          <w:rPr>
            <w:noProof/>
            <w:webHidden/>
          </w:rPr>
          <w:fldChar w:fldCharType="end"/>
        </w:r>
        <w:r w:rsidRPr="009C661E">
          <w:rPr>
            <w:rStyle w:val="Hyperlink"/>
            <w:noProof/>
          </w:rPr>
          <w:fldChar w:fldCharType="end"/>
        </w:r>
      </w:ins>
    </w:p>
    <w:p w:rsidR="000C5AC3" w:rsidRDefault="000C5AC3">
      <w:pPr>
        <w:pStyle w:val="TOC2"/>
        <w:rPr>
          <w:ins w:id="43" w:author="Peter Dobson" w:date="2016-04-13T14:41:00Z"/>
          <w:rFonts w:asciiTheme="minorHAnsi" w:eastAsiaTheme="minorEastAsia" w:hAnsiTheme="minorHAnsi" w:cstheme="minorBidi"/>
          <w:bCs w:val="0"/>
          <w:noProof/>
          <w:szCs w:val="22"/>
          <w:lang w:eastAsia="en-GB"/>
        </w:rPr>
      </w:pPr>
      <w:ins w:id="44" w:author="Peter Dobson" w:date="2016-04-13T14:41:00Z">
        <w:r w:rsidRPr="009C661E">
          <w:rPr>
            <w:rStyle w:val="Hyperlink"/>
            <w:noProof/>
          </w:rPr>
          <w:fldChar w:fldCharType="begin"/>
        </w:r>
        <w:r w:rsidRPr="009C661E">
          <w:rPr>
            <w:rStyle w:val="Hyperlink"/>
            <w:noProof/>
          </w:rPr>
          <w:instrText xml:space="preserve"> </w:instrText>
        </w:r>
        <w:r>
          <w:rPr>
            <w:noProof/>
          </w:rPr>
          <w:instrText>HYPERLINK \l "_Toc448321831"</w:instrText>
        </w:r>
        <w:r w:rsidRPr="009C661E">
          <w:rPr>
            <w:rStyle w:val="Hyperlink"/>
            <w:noProof/>
          </w:rPr>
          <w:instrText xml:space="preserve"> </w:instrText>
        </w:r>
        <w:r w:rsidRPr="009C661E">
          <w:rPr>
            <w:rStyle w:val="Hyperlink"/>
            <w:noProof/>
          </w:rPr>
          <w:fldChar w:fldCharType="separate"/>
        </w:r>
        <w:r w:rsidRPr="009C661E">
          <w:rPr>
            <w:rStyle w:val="Hyperlink"/>
            <w:noProof/>
          </w:rPr>
          <w:t>3.1</w:t>
        </w:r>
        <w:r>
          <w:rPr>
            <w:rFonts w:asciiTheme="minorHAnsi" w:eastAsiaTheme="minorEastAsia" w:hAnsiTheme="minorHAnsi" w:cstheme="minorBidi"/>
            <w:bCs w:val="0"/>
            <w:noProof/>
            <w:szCs w:val="22"/>
            <w:lang w:eastAsia="en-GB"/>
          </w:rPr>
          <w:tab/>
        </w:r>
        <w:r w:rsidRPr="009C661E">
          <w:rPr>
            <w:rStyle w:val="Hyperlink"/>
            <w:noProof/>
          </w:rPr>
          <w:t>General</w:t>
        </w:r>
        <w:r>
          <w:rPr>
            <w:noProof/>
            <w:webHidden/>
          </w:rPr>
          <w:tab/>
        </w:r>
        <w:r>
          <w:rPr>
            <w:noProof/>
            <w:webHidden/>
          </w:rPr>
          <w:fldChar w:fldCharType="begin"/>
        </w:r>
        <w:r>
          <w:rPr>
            <w:noProof/>
            <w:webHidden/>
          </w:rPr>
          <w:instrText xml:space="preserve"> PAGEREF _Toc448321831 \h </w:instrText>
        </w:r>
      </w:ins>
      <w:r>
        <w:rPr>
          <w:noProof/>
          <w:webHidden/>
        </w:rPr>
      </w:r>
      <w:r>
        <w:rPr>
          <w:noProof/>
          <w:webHidden/>
        </w:rPr>
        <w:fldChar w:fldCharType="separate"/>
      </w:r>
      <w:ins w:id="45" w:author="Peter Dobson" w:date="2016-04-13T14:41:00Z">
        <w:r>
          <w:rPr>
            <w:noProof/>
            <w:webHidden/>
          </w:rPr>
          <w:t>6</w:t>
        </w:r>
        <w:r>
          <w:rPr>
            <w:noProof/>
            <w:webHidden/>
          </w:rPr>
          <w:fldChar w:fldCharType="end"/>
        </w:r>
        <w:r w:rsidRPr="009C661E">
          <w:rPr>
            <w:rStyle w:val="Hyperlink"/>
            <w:noProof/>
          </w:rPr>
          <w:fldChar w:fldCharType="end"/>
        </w:r>
      </w:ins>
    </w:p>
    <w:p w:rsidR="000C5AC3" w:rsidRDefault="000C5AC3">
      <w:pPr>
        <w:pStyle w:val="TOC2"/>
        <w:rPr>
          <w:ins w:id="46" w:author="Peter Dobson" w:date="2016-04-13T14:41:00Z"/>
          <w:rFonts w:asciiTheme="minorHAnsi" w:eastAsiaTheme="minorEastAsia" w:hAnsiTheme="minorHAnsi" w:cstheme="minorBidi"/>
          <w:bCs w:val="0"/>
          <w:noProof/>
          <w:szCs w:val="22"/>
          <w:lang w:eastAsia="en-GB"/>
        </w:rPr>
      </w:pPr>
      <w:ins w:id="47" w:author="Peter Dobson" w:date="2016-04-13T14:41:00Z">
        <w:r w:rsidRPr="009C661E">
          <w:rPr>
            <w:rStyle w:val="Hyperlink"/>
            <w:noProof/>
          </w:rPr>
          <w:fldChar w:fldCharType="begin"/>
        </w:r>
        <w:r w:rsidRPr="009C661E">
          <w:rPr>
            <w:rStyle w:val="Hyperlink"/>
            <w:noProof/>
          </w:rPr>
          <w:instrText xml:space="preserve"> </w:instrText>
        </w:r>
        <w:r>
          <w:rPr>
            <w:noProof/>
          </w:rPr>
          <w:instrText>HYPERLINK \l "_Toc448321832"</w:instrText>
        </w:r>
        <w:r w:rsidRPr="009C661E">
          <w:rPr>
            <w:rStyle w:val="Hyperlink"/>
            <w:noProof/>
          </w:rPr>
          <w:instrText xml:space="preserve"> </w:instrText>
        </w:r>
        <w:r w:rsidRPr="009C661E">
          <w:rPr>
            <w:rStyle w:val="Hyperlink"/>
            <w:noProof/>
          </w:rPr>
          <w:fldChar w:fldCharType="separate"/>
        </w:r>
        <w:r w:rsidRPr="009C661E">
          <w:rPr>
            <w:rStyle w:val="Hyperlink"/>
            <w:noProof/>
          </w:rPr>
          <w:t>3.2</w:t>
        </w:r>
        <w:r>
          <w:rPr>
            <w:rFonts w:asciiTheme="minorHAnsi" w:eastAsiaTheme="minorEastAsia" w:hAnsiTheme="minorHAnsi" w:cstheme="minorBidi"/>
            <w:bCs w:val="0"/>
            <w:noProof/>
            <w:szCs w:val="22"/>
            <w:lang w:eastAsia="en-GB"/>
          </w:rPr>
          <w:tab/>
        </w:r>
        <w:r w:rsidRPr="009C661E">
          <w:rPr>
            <w:rStyle w:val="Hyperlink"/>
            <w:noProof/>
          </w:rPr>
          <w:t>Guidance on Power Sources</w:t>
        </w:r>
        <w:r>
          <w:rPr>
            <w:noProof/>
            <w:webHidden/>
          </w:rPr>
          <w:tab/>
        </w:r>
        <w:r>
          <w:rPr>
            <w:noProof/>
            <w:webHidden/>
          </w:rPr>
          <w:fldChar w:fldCharType="begin"/>
        </w:r>
        <w:r>
          <w:rPr>
            <w:noProof/>
            <w:webHidden/>
          </w:rPr>
          <w:instrText xml:space="preserve"> PAGEREF _Toc448321832 \h </w:instrText>
        </w:r>
      </w:ins>
      <w:r>
        <w:rPr>
          <w:noProof/>
          <w:webHidden/>
        </w:rPr>
      </w:r>
      <w:r>
        <w:rPr>
          <w:noProof/>
          <w:webHidden/>
        </w:rPr>
        <w:fldChar w:fldCharType="separate"/>
      </w:r>
      <w:ins w:id="48" w:author="Peter Dobson" w:date="2016-04-13T14:41:00Z">
        <w:r>
          <w:rPr>
            <w:noProof/>
            <w:webHidden/>
          </w:rPr>
          <w:t>6</w:t>
        </w:r>
        <w:r>
          <w:rPr>
            <w:noProof/>
            <w:webHidden/>
          </w:rPr>
          <w:fldChar w:fldCharType="end"/>
        </w:r>
        <w:r w:rsidRPr="009C661E">
          <w:rPr>
            <w:rStyle w:val="Hyperlink"/>
            <w:noProof/>
          </w:rPr>
          <w:fldChar w:fldCharType="end"/>
        </w:r>
      </w:ins>
    </w:p>
    <w:p w:rsidR="000C5AC3" w:rsidRDefault="000C5AC3">
      <w:pPr>
        <w:pStyle w:val="TOC2"/>
        <w:rPr>
          <w:ins w:id="49" w:author="Peter Dobson" w:date="2016-04-13T14:41:00Z"/>
          <w:rFonts w:asciiTheme="minorHAnsi" w:eastAsiaTheme="minorEastAsia" w:hAnsiTheme="minorHAnsi" w:cstheme="minorBidi"/>
          <w:bCs w:val="0"/>
          <w:noProof/>
          <w:szCs w:val="22"/>
          <w:lang w:eastAsia="en-GB"/>
        </w:rPr>
      </w:pPr>
      <w:ins w:id="50" w:author="Peter Dobson" w:date="2016-04-13T14:41:00Z">
        <w:r w:rsidRPr="009C661E">
          <w:rPr>
            <w:rStyle w:val="Hyperlink"/>
            <w:noProof/>
          </w:rPr>
          <w:fldChar w:fldCharType="begin"/>
        </w:r>
        <w:r w:rsidRPr="009C661E">
          <w:rPr>
            <w:rStyle w:val="Hyperlink"/>
            <w:noProof/>
          </w:rPr>
          <w:instrText xml:space="preserve"> </w:instrText>
        </w:r>
        <w:r>
          <w:rPr>
            <w:noProof/>
          </w:rPr>
          <w:instrText>HYPERLINK \l "_Toc448321833"</w:instrText>
        </w:r>
        <w:r w:rsidRPr="009C661E">
          <w:rPr>
            <w:rStyle w:val="Hyperlink"/>
            <w:noProof/>
          </w:rPr>
          <w:instrText xml:space="preserve"> </w:instrText>
        </w:r>
        <w:r w:rsidRPr="009C661E">
          <w:rPr>
            <w:rStyle w:val="Hyperlink"/>
            <w:noProof/>
          </w:rPr>
          <w:fldChar w:fldCharType="separate"/>
        </w:r>
        <w:r w:rsidRPr="009C661E">
          <w:rPr>
            <w:rStyle w:val="Hyperlink"/>
            <w:noProof/>
          </w:rPr>
          <w:t>3.3</w:t>
        </w:r>
        <w:r>
          <w:rPr>
            <w:rFonts w:asciiTheme="minorHAnsi" w:eastAsiaTheme="minorEastAsia" w:hAnsiTheme="minorHAnsi" w:cstheme="minorBidi"/>
            <w:bCs w:val="0"/>
            <w:noProof/>
            <w:szCs w:val="22"/>
            <w:lang w:eastAsia="en-GB"/>
          </w:rPr>
          <w:tab/>
        </w:r>
        <w:r w:rsidRPr="009C661E">
          <w:rPr>
            <w:rStyle w:val="Hyperlink"/>
            <w:noProof/>
          </w:rPr>
          <w:t>Redundancy and Autonomy</w:t>
        </w:r>
        <w:r>
          <w:rPr>
            <w:noProof/>
            <w:webHidden/>
          </w:rPr>
          <w:tab/>
        </w:r>
        <w:r>
          <w:rPr>
            <w:noProof/>
            <w:webHidden/>
          </w:rPr>
          <w:fldChar w:fldCharType="begin"/>
        </w:r>
        <w:r>
          <w:rPr>
            <w:noProof/>
            <w:webHidden/>
          </w:rPr>
          <w:instrText xml:space="preserve"> PAGEREF _Toc448321833 \h </w:instrText>
        </w:r>
      </w:ins>
      <w:r>
        <w:rPr>
          <w:noProof/>
          <w:webHidden/>
        </w:rPr>
      </w:r>
      <w:r>
        <w:rPr>
          <w:noProof/>
          <w:webHidden/>
        </w:rPr>
        <w:fldChar w:fldCharType="separate"/>
      </w:r>
      <w:ins w:id="51" w:author="Peter Dobson" w:date="2016-04-13T14:41:00Z">
        <w:r>
          <w:rPr>
            <w:noProof/>
            <w:webHidden/>
          </w:rPr>
          <w:t>9</w:t>
        </w:r>
        <w:r>
          <w:rPr>
            <w:noProof/>
            <w:webHidden/>
          </w:rPr>
          <w:fldChar w:fldCharType="end"/>
        </w:r>
        <w:r w:rsidRPr="009C661E">
          <w:rPr>
            <w:rStyle w:val="Hyperlink"/>
            <w:noProof/>
          </w:rPr>
          <w:fldChar w:fldCharType="end"/>
        </w:r>
      </w:ins>
    </w:p>
    <w:p w:rsidR="000C5AC3" w:rsidRDefault="000C5AC3">
      <w:pPr>
        <w:pStyle w:val="TOC2"/>
        <w:rPr>
          <w:ins w:id="52" w:author="Peter Dobson" w:date="2016-04-13T14:41:00Z"/>
          <w:rFonts w:asciiTheme="minorHAnsi" w:eastAsiaTheme="minorEastAsia" w:hAnsiTheme="minorHAnsi" w:cstheme="minorBidi"/>
          <w:bCs w:val="0"/>
          <w:noProof/>
          <w:szCs w:val="22"/>
          <w:lang w:eastAsia="en-GB"/>
        </w:rPr>
      </w:pPr>
      <w:ins w:id="53" w:author="Peter Dobson" w:date="2016-04-13T14:41:00Z">
        <w:r w:rsidRPr="009C661E">
          <w:rPr>
            <w:rStyle w:val="Hyperlink"/>
            <w:noProof/>
          </w:rPr>
          <w:fldChar w:fldCharType="begin"/>
        </w:r>
        <w:r w:rsidRPr="009C661E">
          <w:rPr>
            <w:rStyle w:val="Hyperlink"/>
            <w:noProof/>
          </w:rPr>
          <w:instrText xml:space="preserve"> </w:instrText>
        </w:r>
        <w:r>
          <w:rPr>
            <w:noProof/>
          </w:rPr>
          <w:instrText>HYPERLINK \l "_Toc448321834"</w:instrText>
        </w:r>
        <w:r w:rsidRPr="009C661E">
          <w:rPr>
            <w:rStyle w:val="Hyperlink"/>
            <w:noProof/>
          </w:rPr>
          <w:instrText xml:space="preserve"> </w:instrText>
        </w:r>
        <w:r w:rsidRPr="009C661E">
          <w:rPr>
            <w:rStyle w:val="Hyperlink"/>
            <w:noProof/>
          </w:rPr>
          <w:fldChar w:fldCharType="separate"/>
        </w:r>
        <w:r w:rsidRPr="009C661E">
          <w:rPr>
            <w:rStyle w:val="Hyperlink"/>
            <w:noProof/>
          </w:rPr>
          <w:t>3.4</w:t>
        </w:r>
        <w:r>
          <w:rPr>
            <w:rFonts w:asciiTheme="minorHAnsi" w:eastAsiaTheme="minorEastAsia" w:hAnsiTheme="minorHAnsi" w:cstheme="minorBidi"/>
            <w:bCs w:val="0"/>
            <w:noProof/>
            <w:szCs w:val="22"/>
            <w:lang w:eastAsia="en-GB"/>
          </w:rPr>
          <w:tab/>
        </w:r>
        <w:r w:rsidRPr="009C661E">
          <w:rPr>
            <w:rStyle w:val="Hyperlink"/>
            <w:noProof/>
          </w:rPr>
          <w:t>User Requirements</w:t>
        </w:r>
        <w:r>
          <w:rPr>
            <w:noProof/>
            <w:webHidden/>
          </w:rPr>
          <w:tab/>
        </w:r>
        <w:r>
          <w:rPr>
            <w:noProof/>
            <w:webHidden/>
          </w:rPr>
          <w:fldChar w:fldCharType="begin"/>
        </w:r>
        <w:r>
          <w:rPr>
            <w:noProof/>
            <w:webHidden/>
          </w:rPr>
          <w:instrText xml:space="preserve"> PAGEREF _Toc448321834 \h </w:instrText>
        </w:r>
      </w:ins>
      <w:r>
        <w:rPr>
          <w:noProof/>
          <w:webHidden/>
        </w:rPr>
      </w:r>
      <w:r>
        <w:rPr>
          <w:noProof/>
          <w:webHidden/>
        </w:rPr>
        <w:fldChar w:fldCharType="separate"/>
      </w:r>
      <w:ins w:id="54" w:author="Peter Dobson" w:date="2016-04-13T14:41:00Z">
        <w:r>
          <w:rPr>
            <w:noProof/>
            <w:webHidden/>
          </w:rPr>
          <w:t>9</w:t>
        </w:r>
        <w:r>
          <w:rPr>
            <w:noProof/>
            <w:webHidden/>
          </w:rPr>
          <w:fldChar w:fldCharType="end"/>
        </w:r>
        <w:r w:rsidRPr="009C661E">
          <w:rPr>
            <w:rStyle w:val="Hyperlink"/>
            <w:noProof/>
          </w:rPr>
          <w:fldChar w:fldCharType="end"/>
        </w:r>
      </w:ins>
    </w:p>
    <w:p w:rsidR="000C5AC3" w:rsidRDefault="000C5AC3">
      <w:pPr>
        <w:pStyle w:val="TOC2"/>
        <w:rPr>
          <w:ins w:id="55" w:author="Peter Dobson" w:date="2016-04-13T14:41:00Z"/>
          <w:rFonts w:asciiTheme="minorHAnsi" w:eastAsiaTheme="minorEastAsia" w:hAnsiTheme="minorHAnsi" w:cstheme="minorBidi"/>
          <w:bCs w:val="0"/>
          <w:noProof/>
          <w:szCs w:val="22"/>
          <w:lang w:eastAsia="en-GB"/>
        </w:rPr>
      </w:pPr>
      <w:ins w:id="56" w:author="Peter Dobson" w:date="2016-04-13T14:41:00Z">
        <w:r w:rsidRPr="009C661E">
          <w:rPr>
            <w:rStyle w:val="Hyperlink"/>
            <w:noProof/>
          </w:rPr>
          <w:fldChar w:fldCharType="begin"/>
        </w:r>
        <w:r w:rsidRPr="009C661E">
          <w:rPr>
            <w:rStyle w:val="Hyperlink"/>
            <w:noProof/>
          </w:rPr>
          <w:instrText xml:space="preserve"> </w:instrText>
        </w:r>
        <w:r>
          <w:rPr>
            <w:noProof/>
          </w:rPr>
          <w:instrText>HYPERLINK \l "_Toc448321835"</w:instrText>
        </w:r>
        <w:r w:rsidRPr="009C661E">
          <w:rPr>
            <w:rStyle w:val="Hyperlink"/>
            <w:noProof/>
          </w:rPr>
          <w:instrText xml:space="preserve"> </w:instrText>
        </w:r>
        <w:r w:rsidRPr="009C661E">
          <w:rPr>
            <w:rStyle w:val="Hyperlink"/>
            <w:noProof/>
          </w:rPr>
          <w:fldChar w:fldCharType="separate"/>
        </w:r>
        <w:r w:rsidRPr="009C661E">
          <w:rPr>
            <w:rStyle w:val="Hyperlink"/>
            <w:noProof/>
          </w:rPr>
          <w:t>3.5</w:t>
        </w:r>
        <w:r>
          <w:rPr>
            <w:rFonts w:asciiTheme="minorHAnsi" w:eastAsiaTheme="minorEastAsia" w:hAnsiTheme="minorHAnsi" w:cstheme="minorBidi"/>
            <w:bCs w:val="0"/>
            <w:noProof/>
            <w:szCs w:val="22"/>
            <w:lang w:eastAsia="en-GB"/>
          </w:rPr>
          <w:tab/>
        </w:r>
        <w:r w:rsidRPr="009C661E">
          <w:rPr>
            <w:rStyle w:val="Hyperlink"/>
            <w:noProof/>
          </w:rPr>
          <w:t>Automation</w:t>
        </w:r>
        <w:r>
          <w:rPr>
            <w:noProof/>
            <w:webHidden/>
          </w:rPr>
          <w:tab/>
        </w:r>
        <w:r>
          <w:rPr>
            <w:noProof/>
            <w:webHidden/>
          </w:rPr>
          <w:fldChar w:fldCharType="begin"/>
        </w:r>
        <w:r>
          <w:rPr>
            <w:noProof/>
            <w:webHidden/>
          </w:rPr>
          <w:instrText xml:space="preserve"> PAGEREF _Toc448321835 \h </w:instrText>
        </w:r>
      </w:ins>
      <w:r>
        <w:rPr>
          <w:noProof/>
          <w:webHidden/>
        </w:rPr>
      </w:r>
      <w:r>
        <w:rPr>
          <w:noProof/>
          <w:webHidden/>
        </w:rPr>
        <w:fldChar w:fldCharType="separate"/>
      </w:r>
      <w:ins w:id="57" w:author="Peter Dobson" w:date="2016-04-13T14:41:00Z">
        <w:r>
          <w:rPr>
            <w:noProof/>
            <w:webHidden/>
          </w:rPr>
          <w:t>9</w:t>
        </w:r>
        <w:r>
          <w:rPr>
            <w:noProof/>
            <w:webHidden/>
          </w:rPr>
          <w:fldChar w:fldCharType="end"/>
        </w:r>
        <w:r w:rsidRPr="009C661E">
          <w:rPr>
            <w:rStyle w:val="Hyperlink"/>
            <w:noProof/>
          </w:rPr>
          <w:fldChar w:fldCharType="end"/>
        </w:r>
      </w:ins>
    </w:p>
    <w:p w:rsidR="000C5AC3" w:rsidRDefault="000C5AC3">
      <w:pPr>
        <w:pStyle w:val="TOC3"/>
        <w:rPr>
          <w:ins w:id="58" w:author="Peter Dobson" w:date="2016-04-13T14:41:00Z"/>
          <w:rFonts w:asciiTheme="minorHAnsi" w:eastAsiaTheme="minorEastAsia" w:hAnsiTheme="minorHAnsi" w:cstheme="minorBidi"/>
          <w:noProof/>
          <w:sz w:val="22"/>
          <w:szCs w:val="22"/>
          <w:lang w:eastAsia="en-GB"/>
        </w:rPr>
      </w:pPr>
      <w:ins w:id="59" w:author="Peter Dobson" w:date="2016-04-13T14:41:00Z">
        <w:r w:rsidRPr="009C661E">
          <w:rPr>
            <w:rStyle w:val="Hyperlink"/>
            <w:noProof/>
          </w:rPr>
          <w:fldChar w:fldCharType="begin"/>
        </w:r>
        <w:r w:rsidRPr="009C661E">
          <w:rPr>
            <w:rStyle w:val="Hyperlink"/>
            <w:noProof/>
          </w:rPr>
          <w:instrText xml:space="preserve"> </w:instrText>
        </w:r>
        <w:r>
          <w:rPr>
            <w:noProof/>
          </w:rPr>
          <w:instrText>HYPERLINK \l "_Toc448321836"</w:instrText>
        </w:r>
        <w:r w:rsidRPr="009C661E">
          <w:rPr>
            <w:rStyle w:val="Hyperlink"/>
            <w:noProof/>
          </w:rPr>
          <w:instrText xml:space="preserve"> </w:instrText>
        </w:r>
        <w:r w:rsidRPr="009C661E">
          <w:rPr>
            <w:rStyle w:val="Hyperlink"/>
            <w:noProof/>
          </w:rPr>
          <w:fldChar w:fldCharType="separate"/>
        </w:r>
        <w:r w:rsidRPr="009C661E">
          <w:rPr>
            <w:rStyle w:val="Hyperlink"/>
            <w:noProof/>
          </w:rPr>
          <w:t>3.5.1</w:t>
        </w:r>
        <w:r>
          <w:rPr>
            <w:rFonts w:asciiTheme="minorHAnsi" w:eastAsiaTheme="minorEastAsia" w:hAnsiTheme="minorHAnsi" w:cstheme="minorBidi"/>
            <w:noProof/>
            <w:sz w:val="22"/>
            <w:szCs w:val="22"/>
            <w:lang w:eastAsia="en-GB"/>
          </w:rPr>
          <w:tab/>
        </w:r>
        <w:r w:rsidRPr="009C661E">
          <w:rPr>
            <w:rStyle w:val="Hyperlink"/>
            <w:noProof/>
          </w:rPr>
          <w:t>Disadvantages</w:t>
        </w:r>
        <w:r>
          <w:rPr>
            <w:noProof/>
            <w:webHidden/>
          </w:rPr>
          <w:tab/>
        </w:r>
        <w:r>
          <w:rPr>
            <w:noProof/>
            <w:webHidden/>
          </w:rPr>
          <w:fldChar w:fldCharType="begin"/>
        </w:r>
        <w:r>
          <w:rPr>
            <w:noProof/>
            <w:webHidden/>
          </w:rPr>
          <w:instrText xml:space="preserve"> PAGEREF _Toc448321836 \h </w:instrText>
        </w:r>
      </w:ins>
      <w:r>
        <w:rPr>
          <w:noProof/>
          <w:webHidden/>
        </w:rPr>
      </w:r>
      <w:r>
        <w:rPr>
          <w:noProof/>
          <w:webHidden/>
        </w:rPr>
        <w:fldChar w:fldCharType="separate"/>
      </w:r>
      <w:ins w:id="60" w:author="Peter Dobson" w:date="2016-04-13T14:41:00Z">
        <w:r>
          <w:rPr>
            <w:noProof/>
            <w:webHidden/>
          </w:rPr>
          <w:t>9</w:t>
        </w:r>
        <w:r>
          <w:rPr>
            <w:noProof/>
            <w:webHidden/>
          </w:rPr>
          <w:fldChar w:fldCharType="end"/>
        </w:r>
        <w:r w:rsidRPr="009C661E">
          <w:rPr>
            <w:rStyle w:val="Hyperlink"/>
            <w:noProof/>
          </w:rPr>
          <w:fldChar w:fldCharType="end"/>
        </w:r>
      </w:ins>
    </w:p>
    <w:p w:rsidR="000C5AC3" w:rsidRDefault="000C5AC3">
      <w:pPr>
        <w:pStyle w:val="TOC1"/>
        <w:rPr>
          <w:ins w:id="61" w:author="Peter Dobson" w:date="2016-04-13T14:41:00Z"/>
          <w:rFonts w:asciiTheme="minorHAnsi" w:eastAsiaTheme="minorEastAsia" w:hAnsiTheme="minorHAnsi" w:cstheme="minorBidi"/>
          <w:b w:val="0"/>
          <w:bCs w:val="0"/>
          <w:caps w:val="0"/>
          <w:noProof/>
          <w:szCs w:val="22"/>
          <w:lang w:eastAsia="en-GB"/>
        </w:rPr>
      </w:pPr>
      <w:ins w:id="62" w:author="Peter Dobson" w:date="2016-04-13T14:41:00Z">
        <w:r w:rsidRPr="009C661E">
          <w:rPr>
            <w:rStyle w:val="Hyperlink"/>
            <w:noProof/>
          </w:rPr>
          <w:fldChar w:fldCharType="begin"/>
        </w:r>
        <w:r w:rsidRPr="009C661E">
          <w:rPr>
            <w:rStyle w:val="Hyperlink"/>
            <w:noProof/>
          </w:rPr>
          <w:instrText xml:space="preserve"> </w:instrText>
        </w:r>
        <w:r>
          <w:rPr>
            <w:noProof/>
          </w:rPr>
          <w:instrText>HYPERLINK \l "_Toc448321837"</w:instrText>
        </w:r>
        <w:r w:rsidRPr="009C661E">
          <w:rPr>
            <w:rStyle w:val="Hyperlink"/>
            <w:noProof/>
          </w:rPr>
          <w:instrText xml:space="preserve"> </w:instrText>
        </w:r>
        <w:r w:rsidRPr="009C661E">
          <w:rPr>
            <w:rStyle w:val="Hyperlink"/>
            <w:noProof/>
          </w:rPr>
          <w:fldChar w:fldCharType="separate"/>
        </w:r>
        <w:r w:rsidRPr="009C661E">
          <w:rPr>
            <w:rStyle w:val="Hyperlink"/>
            <w:noProof/>
          </w:rPr>
          <w:t>4</w:t>
        </w:r>
        <w:r>
          <w:rPr>
            <w:rFonts w:asciiTheme="minorHAnsi" w:eastAsiaTheme="minorEastAsia" w:hAnsiTheme="minorHAnsi" w:cstheme="minorBidi"/>
            <w:b w:val="0"/>
            <w:bCs w:val="0"/>
            <w:caps w:val="0"/>
            <w:noProof/>
            <w:szCs w:val="22"/>
            <w:lang w:eastAsia="en-GB"/>
          </w:rPr>
          <w:tab/>
        </w:r>
        <w:r w:rsidRPr="009C661E">
          <w:rPr>
            <w:rStyle w:val="Hyperlink"/>
            <w:noProof/>
          </w:rPr>
          <w:t>Life Cycle Management Considerations</w:t>
        </w:r>
        <w:r>
          <w:rPr>
            <w:noProof/>
            <w:webHidden/>
          </w:rPr>
          <w:tab/>
        </w:r>
        <w:r>
          <w:rPr>
            <w:noProof/>
            <w:webHidden/>
          </w:rPr>
          <w:fldChar w:fldCharType="begin"/>
        </w:r>
        <w:r>
          <w:rPr>
            <w:noProof/>
            <w:webHidden/>
          </w:rPr>
          <w:instrText xml:space="preserve"> PAGEREF _Toc448321837 \h </w:instrText>
        </w:r>
      </w:ins>
      <w:r>
        <w:rPr>
          <w:noProof/>
          <w:webHidden/>
        </w:rPr>
      </w:r>
      <w:r>
        <w:rPr>
          <w:noProof/>
          <w:webHidden/>
        </w:rPr>
        <w:fldChar w:fldCharType="separate"/>
      </w:r>
      <w:ins w:id="63" w:author="Peter Dobson" w:date="2016-04-13T14:41:00Z">
        <w:r>
          <w:rPr>
            <w:noProof/>
            <w:webHidden/>
          </w:rPr>
          <w:t>9</w:t>
        </w:r>
        <w:r>
          <w:rPr>
            <w:noProof/>
            <w:webHidden/>
          </w:rPr>
          <w:fldChar w:fldCharType="end"/>
        </w:r>
        <w:r w:rsidRPr="009C661E">
          <w:rPr>
            <w:rStyle w:val="Hyperlink"/>
            <w:noProof/>
          </w:rPr>
          <w:fldChar w:fldCharType="end"/>
        </w:r>
      </w:ins>
    </w:p>
    <w:p w:rsidR="000C5AC3" w:rsidRDefault="000C5AC3">
      <w:pPr>
        <w:pStyle w:val="TOC2"/>
        <w:rPr>
          <w:ins w:id="64" w:author="Peter Dobson" w:date="2016-04-13T14:41:00Z"/>
          <w:rFonts w:asciiTheme="minorHAnsi" w:eastAsiaTheme="minorEastAsia" w:hAnsiTheme="minorHAnsi" w:cstheme="minorBidi"/>
          <w:bCs w:val="0"/>
          <w:noProof/>
          <w:szCs w:val="22"/>
          <w:lang w:eastAsia="en-GB"/>
        </w:rPr>
      </w:pPr>
      <w:ins w:id="65" w:author="Peter Dobson" w:date="2016-04-13T14:41:00Z">
        <w:r w:rsidRPr="009C661E">
          <w:rPr>
            <w:rStyle w:val="Hyperlink"/>
            <w:noProof/>
          </w:rPr>
          <w:fldChar w:fldCharType="begin"/>
        </w:r>
        <w:r w:rsidRPr="009C661E">
          <w:rPr>
            <w:rStyle w:val="Hyperlink"/>
            <w:noProof/>
          </w:rPr>
          <w:instrText xml:space="preserve"> </w:instrText>
        </w:r>
        <w:r>
          <w:rPr>
            <w:noProof/>
          </w:rPr>
          <w:instrText>HYPERLINK \l "_Toc448321838"</w:instrText>
        </w:r>
        <w:r w:rsidRPr="009C661E">
          <w:rPr>
            <w:rStyle w:val="Hyperlink"/>
            <w:noProof/>
          </w:rPr>
          <w:instrText xml:space="preserve"> </w:instrText>
        </w:r>
        <w:r w:rsidRPr="009C661E">
          <w:rPr>
            <w:rStyle w:val="Hyperlink"/>
            <w:noProof/>
          </w:rPr>
          <w:fldChar w:fldCharType="separate"/>
        </w:r>
        <w:r w:rsidRPr="009C661E">
          <w:rPr>
            <w:rStyle w:val="Hyperlink"/>
            <w:noProof/>
          </w:rPr>
          <w:t>4.1</w:t>
        </w:r>
        <w:r>
          <w:rPr>
            <w:rFonts w:asciiTheme="minorHAnsi" w:eastAsiaTheme="minorEastAsia" w:hAnsiTheme="minorHAnsi" w:cstheme="minorBidi"/>
            <w:bCs w:val="0"/>
            <w:noProof/>
            <w:szCs w:val="22"/>
            <w:lang w:eastAsia="en-GB"/>
          </w:rPr>
          <w:tab/>
        </w:r>
        <w:r w:rsidRPr="009C661E">
          <w:rPr>
            <w:rStyle w:val="Hyperlink"/>
            <w:noProof/>
          </w:rPr>
          <w:t>Initiation</w:t>
        </w:r>
        <w:r w:rsidRPr="009C661E">
          <w:rPr>
            <w:rStyle w:val="Hyperlink"/>
            <w:noProof/>
            <w:lang w:val="en-US"/>
          </w:rPr>
          <w:t xml:space="preserve"> phase</w:t>
        </w:r>
        <w:r>
          <w:rPr>
            <w:noProof/>
            <w:webHidden/>
          </w:rPr>
          <w:tab/>
        </w:r>
        <w:r>
          <w:rPr>
            <w:noProof/>
            <w:webHidden/>
          </w:rPr>
          <w:fldChar w:fldCharType="begin"/>
        </w:r>
        <w:r>
          <w:rPr>
            <w:noProof/>
            <w:webHidden/>
          </w:rPr>
          <w:instrText xml:space="preserve"> PAGEREF _Toc448321838 \h </w:instrText>
        </w:r>
      </w:ins>
      <w:r>
        <w:rPr>
          <w:noProof/>
          <w:webHidden/>
        </w:rPr>
      </w:r>
      <w:r>
        <w:rPr>
          <w:noProof/>
          <w:webHidden/>
        </w:rPr>
        <w:fldChar w:fldCharType="separate"/>
      </w:r>
      <w:ins w:id="66" w:author="Peter Dobson" w:date="2016-04-13T14:41:00Z">
        <w:r>
          <w:rPr>
            <w:noProof/>
            <w:webHidden/>
          </w:rPr>
          <w:t>9</w:t>
        </w:r>
        <w:r>
          <w:rPr>
            <w:noProof/>
            <w:webHidden/>
          </w:rPr>
          <w:fldChar w:fldCharType="end"/>
        </w:r>
        <w:r w:rsidRPr="009C661E">
          <w:rPr>
            <w:rStyle w:val="Hyperlink"/>
            <w:noProof/>
          </w:rPr>
          <w:fldChar w:fldCharType="end"/>
        </w:r>
      </w:ins>
    </w:p>
    <w:p w:rsidR="000C5AC3" w:rsidRDefault="000C5AC3">
      <w:pPr>
        <w:pStyle w:val="TOC3"/>
        <w:rPr>
          <w:ins w:id="67" w:author="Peter Dobson" w:date="2016-04-13T14:41:00Z"/>
          <w:rFonts w:asciiTheme="minorHAnsi" w:eastAsiaTheme="minorEastAsia" w:hAnsiTheme="minorHAnsi" w:cstheme="minorBidi"/>
          <w:noProof/>
          <w:sz w:val="22"/>
          <w:szCs w:val="22"/>
          <w:lang w:eastAsia="en-GB"/>
        </w:rPr>
      </w:pPr>
      <w:ins w:id="68" w:author="Peter Dobson" w:date="2016-04-13T14:41:00Z">
        <w:r w:rsidRPr="009C661E">
          <w:rPr>
            <w:rStyle w:val="Hyperlink"/>
            <w:noProof/>
          </w:rPr>
          <w:fldChar w:fldCharType="begin"/>
        </w:r>
        <w:r w:rsidRPr="009C661E">
          <w:rPr>
            <w:rStyle w:val="Hyperlink"/>
            <w:noProof/>
          </w:rPr>
          <w:instrText xml:space="preserve"> </w:instrText>
        </w:r>
        <w:r>
          <w:rPr>
            <w:noProof/>
          </w:rPr>
          <w:instrText>HYPERLINK \l "_Toc448321839"</w:instrText>
        </w:r>
        <w:r w:rsidRPr="009C661E">
          <w:rPr>
            <w:rStyle w:val="Hyperlink"/>
            <w:noProof/>
          </w:rPr>
          <w:instrText xml:space="preserve"> </w:instrText>
        </w:r>
        <w:r w:rsidRPr="009C661E">
          <w:rPr>
            <w:rStyle w:val="Hyperlink"/>
            <w:noProof/>
          </w:rPr>
          <w:fldChar w:fldCharType="separate"/>
        </w:r>
        <w:r w:rsidRPr="009C661E">
          <w:rPr>
            <w:rStyle w:val="Hyperlink"/>
            <w:noProof/>
          </w:rPr>
          <w:t>4.1.1</w:t>
        </w:r>
        <w:r>
          <w:rPr>
            <w:rFonts w:asciiTheme="minorHAnsi" w:eastAsiaTheme="minorEastAsia" w:hAnsiTheme="minorHAnsi" w:cstheme="minorBidi"/>
            <w:noProof/>
            <w:sz w:val="22"/>
            <w:szCs w:val="22"/>
            <w:lang w:eastAsia="en-GB"/>
          </w:rPr>
          <w:tab/>
        </w:r>
        <w:r w:rsidRPr="009C661E">
          <w:rPr>
            <w:rStyle w:val="Hyperlink"/>
            <w:noProof/>
          </w:rPr>
          <w:t>Capturing the Mariners Requirements</w:t>
        </w:r>
        <w:r>
          <w:rPr>
            <w:noProof/>
            <w:webHidden/>
          </w:rPr>
          <w:tab/>
        </w:r>
        <w:r>
          <w:rPr>
            <w:noProof/>
            <w:webHidden/>
          </w:rPr>
          <w:fldChar w:fldCharType="begin"/>
        </w:r>
        <w:r>
          <w:rPr>
            <w:noProof/>
            <w:webHidden/>
          </w:rPr>
          <w:instrText xml:space="preserve"> PAGEREF _Toc448321839 \h </w:instrText>
        </w:r>
      </w:ins>
      <w:r>
        <w:rPr>
          <w:noProof/>
          <w:webHidden/>
        </w:rPr>
      </w:r>
      <w:r>
        <w:rPr>
          <w:noProof/>
          <w:webHidden/>
        </w:rPr>
        <w:fldChar w:fldCharType="separate"/>
      </w:r>
      <w:ins w:id="69" w:author="Peter Dobson" w:date="2016-04-13T14:41:00Z">
        <w:r>
          <w:rPr>
            <w:noProof/>
            <w:webHidden/>
          </w:rPr>
          <w:t>9</w:t>
        </w:r>
        <w:r>
          <w:rPr>
            <w:noProof/>
            <w:webHidden/>
          </w:rPr>
          <w:fldChar w:fldCharType="end"/>
        </w:r>
        <w:r w:rsidRPr="009C661E">
          <w:rPr>
            <w:rStyle w:val="Hyperlink"/>
            <w:noProof/>
          </w:rPr>
          <w:fldChar w:fldCharType="end"/>
        </w:r>
      </w:ins>
    </w:p>
    <w:p w:rsidR="000C5AC3" w:rsidRDefault="000C5AC3">
      <w:pPr>
        <w:pStyle w:val="TOC3"/>
        <w:rPr>
          <w:ins w:id="70" w:author="Peter Dobson" w:date="2016-04-13T14:41:00Z"/>
          <w:rFonts w:asciiTheme="minorHAnsi" w:eastAsiaTheme="minorEastAsia" w:hAnsiTheme="minorHAnsi" w:cstheme="minorBidi"/>
          <w:noProof/>
          <w:sz w:val="22"/>
          <w:szCs w:val="22"/>
          <w:lang w:eastAsia="en-GB"/>
        </w:rPr>
      </w:pPr>
      <w:ins w:id="71" w:author="Peter Dobson" w:date="2016-04-13T14:41:00Z">
        <w:r w:rsidRPr="009C661E">
          <w:rPr>
            <w:rStyle w:val="Hyperlink"/>
            <w:noProof/>
          </w:rPr>
          <w:fldChar w:fldCharType="begin"/>
        </w:r>
        <w:r w:rsidRPr="009C661E">
          <w:rPr>
            <w:rStyle w:val="Hyperlink"/>
            <w:noProof/>
          </w:rPr>
          <w:instrText xml:space="preserve"> </w:instrText>
        </w:r>
        <w:r>
          <w:rPr>
            <w:noProof/>
          </w:rPr>
          <w:instrText>HYPERLINK \l "_Toc448321840"</w:instrText>
        </w:r>
        <w:r w:rsidRPr="009C661E">
          <w:rPr>
            <w:rStyle w:val="Hyperlink"/>
            <w:noProof/>
          </w:rPr>
          <w:instrText xml:space="preserve"> </w:instrText>
        </w:r>
        <w:r w:rsidRPr="009C661E">
          <w:rPr>
            <w:rStyle w:val="Hyperlink"/>
            <w:noProof/>
          </w:rPr>
          <w:fldChar w:fldCharType="separate"/>
        </w:r>
        <w:r w:rsidRPr="009C661E">
          <w:rPr>
            <w:rStyle w:val="Hyperlink"/>
            <w:noProof/>
          </w:rPr>
          <w:t>4.1.2</w:t>
        </w:r>
        <w:r>
          <w:rPr>
            <w:rFonts w:asciiTheme="minorHAnsi" w:eastAsiaTheme="minorEastAsia" w:hAnsiTheme="minorHAnsi" w:cstheme="minorBidi"/>
            <w:noProof/>
            <w:sz w:val="22"/>
            <w:szCs w:val="22"/>
            <w:lang w:eastAsia="en-GB"/>
          </w:rPr>
          <w:tab/>
        </w:r>
        <w:r w:rsidRPr="009C661E">
          <w:rPr>
            <w:rStyle w:val="Hyperlink"/>
            <w:noProof/>
          </w:rPr>
          <w:t>Consideration of Design Options</w:t>
        </w:r>
        <w:r>
          <w:rPr>
            <w:noProof/>
            <w:webHidden/>
          </w:rPr>
          <w:tab/>
        </w:r>
        <w:r>
          <w:rPr>
            <w:noProof/>
            <w:webHidden/>
          </w:rPr>
          <w:fldChar w:fldCharType="begin"/>
        </w:r>
        <w:r>
          <w:rPr>
            <w:noProof/>
            <w:webHidden/>
          </w:rPr>
          <w:instrText xml:space="preserve"> PAGEREF _Toc448321840 \h </w:instrText>
        </w:r>
      </w:ins>
      <w:r>
        <w:rPr>
          <w:noProof/>
          <w:webHidden/>
        </w:rPr>
      </w:r>
      <w:r>
        <w:rPr>
          <w:noProof/>
          <w:webHidden/>
        </w:rPr>
        <w:fldChar w:fldCharType="separate"/>
      </w:r>
      <w:ins w:id="72" w:author="Peter Dobson" w:date="2016-04-13T14:41:00Z">
        <w:r>
          <w:rPr>
            <w:noProof/>
            <w:webHidden/>
          </w:rPr>
          <w:t>9</w:t>
        </w:r>
        <w:r>
          <w:rPr>
            <w:noProof/>
            <w:webHidden/>
          </w:rPr>
          <w:fldChar w:fldCharType="end"/>
        </w:r>
        <w:r w:rsidRPr="009C661E">
          <w:rPr>
            <w:rStyle w:val="Hyperlink"/>
            <w:noProof/>
          </w:rPr>
          <w:fldChar w:fldCharType="end"/>
        </w:r>
      </w:ins>
    </w:p>
    <w:p w:rsidR="000C5AC3" w:rsidRDefault="000C5AC3">
      <w:pPr>
        <w:pStyle w:val="TOC3"/>
        <w:rPr>
          <w:ins w:id="73" w:author="Peter Dobson" w:date="2016-04-13T14:41:00Z"/>
          <w:rFonts w:asciiTheme="minorHAnsi" w:eastAsiaTheme="minorEastAsia" w:hAnsiTheme="minorHAnsi" w:cstheme="minorBidi"/>
          <w:noProof/>
          <w:sz w:val="22"/>
          <w:szCs w:val="22"/>
          <w:lang w:eastAsia="en-GB"/>
        </w:rPr>
      </w:pPr>
      <w:ins w:id="74" w:author="Peter Dobson" w:date="2016-04-13T14:41:00Z">
        <w:r w:rsidRPr="009C661E">
          <w:rPr>
            <w:rStyle w:val="Hyperlink"/>
            <w:noProof/>
          </w:rPr>
          <w:fldChar w:fldCharType="begin"/>
        </w:r>
        <w:r w:rsidRPr="009C661E">
          <w:rPr>
            <w:rStyle w:val="Hyperlink"/>
            <w:noProof/>
          </w:rPr>
          <w:instrText xml:space="preserve"> </w:instrText>
        </w:r>
        <w:r>
          <w:rPr>
            <w:noProof/>
          </w:rPr>
          <w:instrText>HYPERLINK \l "_Toc448321841"</w:instrText>
        </w:r>
        <w:r w:rsidRPr="009C661E">
          <w:rPr>
            <w:rStyle w:val="Hyperlink"/>
            <w:noProof/>
          </w:rPr>
          <w:instrText xml:space="preserve"> </w:instrText>
        </w:r>
        <w:r w:rsidRPr="009C661E">
          <w:rPr>
            <w:rStyle w:val="Hyperlink"/>
            <w:noProof/>
          </w:rPr>
          <w:fldChar w:fldCharType="separate"/>
        </w:r>
        <w:r w:rsidRPr="009C661E">
          <w:rPr>
            <w:rStyle w:val="Hyperlink"/>
            <w:noProof/>
          </w:rPr>
          <w:t>4.1.3</w:t>
        </w:r>
        <w:r>
          <w:rPr>
            <w:rFonts w:asciiTheme="minorHAnsi" w:eastAsiaTheme="minorEastAsia" w:hAnsiTheme="minorHAnsi" w:cstheme="minorBidi"/>
            <w:noProof/>
            <w:sz w:val="22"/>
            <w:szCs w:val="22"/>
            <w:lang w:eastAsia="en-GB"/>
          </w:rPr>
          <w:tab/>
        </w:r>
        <w:r w:rsidRPr="009C661E">
          <w:rPr>
            <w:rStyle w:val="Hyperlink"/>
            <w:noProof/>
          </w:rPr>
          <w:t>Heritage</w:t>
        </w:r>
        <w:r>
          <w:rPr>
            <w:noProof/>
            <w:webHidden/>
          </w:rPr>
          <w:tab/>
        </w:r>
        <w:r>
          <w:rPr>
            <w:noProof/>
            <w:webHidden/>
          </w:rPr>
          <w:fldChar w:fldCharType="begin"/>
        </w:r>
        <w:r>
          <w:rPr>
            <w:noProof/>
            <w:webHidden/>
          </w:rPr>
          <w:instrText xml:space="preserve"> PAGEREF _Toc448321841 \h </w:instrText>
        </w:r>
      </w:ins>
      <w:r>
        <w:rPr>
          <w:noProof/>
          <w:webHidden/>
        </w:rPr>
      </w:r>
      <w:r>
        <w:rPr>
          <w:noProof/>
          <w:webHidden/>
        </w:rPr>
        <w:fldChar w:fldCharType="separate"/>
      </w:r>
      <w:ins w:id="75" w:author="Peter Dobson" w:date="2016-04-13T14:41:00Z">
        <w:r>
          <w:rPr>
            <w:noProof/>
            <w:webHidden/>
          </w:rPr>
          <w:t>10</w:t>
        </w:r>
        <w:r>
          <w:rPr>
            <w:noProof/>
            <w:webHidden/>
          </w:rPr>
          <w:fldChar w:fldCharType="end"/>
        </w:r>
        <w:r w:rsidRPr="009C661E">
          <w:rPr>
            <w:rStyle w:val="Hyperlink"/>
            <w:noProof/>
          </w:rPr>
          <w:fldChar w:fldCharType="end"/>
        </w:r>
      </w:ins>
    </w:p>
    <w:p w:rsidR="000C5AC3" w:rsidRDefault="000C5AC3">
      <w:pPr>
        <w:pStyle w:val="TOC3"/>
        <w:rPr>
          <w:ins w:id="76" w:author="Peter Dobson" w:date="2016-04-13T14:41:00Z"/>
          <w:rFonts w:asciiTheme="minorHAnsi" w:eastAsiaTheme="minorEastAsia" w:hAnsiTheme="minorHAnsi" w:cstheme="minorBidi"/>
          <w:noProof/>
          <w:sz w:val="22"/>
          <w:szCs w:val="22"/>
          <w:lang w:eastAsia="en-GB"/>
        </w:rPr>
      </w:pPr>
      <w:ins w:id="77" w:author="Peter Dobson" w:date="2016-04-13T14:41:00Z">
        <w:r w:rsidRPr="009C661E">
          <w:rPr>
            <w:rStyle w:val="Hyperlink"/>
            <w:noProof/>
          </w:rPr>
          <w:fldChar w:fldCharType="begin"/>
        </w:r>
        <w:r w:rsidRPr="009C661E">
          <w:rPr>
            <w:rStyle w:val="Hyperlink"/>
            <w:noProof/>
          </w:rPr>
          <w:instrText xml:space="preserve"> </w:instrText>
        </w:r>
        <w:r>
          <w:rPr>
            <w:noProof/>
          </w:rPr>
          <w:instrText>HYPERLINK \l "_Toc448321842"</w:instrText>
        </w:r>
        <w:r w:rsidRPr="009C661E">
          <w:rPr>
            <w:rStyle w:val="Hyperlink"/>
            <w:noProof/>
          </w:rPr>
          <w:instrText xml:space="preserve"> </w:instrText>
        </w:r>
        <w:r w:rsidRPr="009C661E">
          <w:rPr>
            <w:rStyle w:val="Hyperlink"/>
            <w:noProof/>
          </w:rPr>
          <w:fldChar w:fldCharType="separate"/>
        </w:r>
        <w:r w:rsidRPr="009C661E">
          <w:rPr>
            <w:rStyle w:val="Hyperlink"/>
            <w:noProof/>
          </w:rPr>
          <w:t>4.1.4</w:t>
        </w:r>
        <w:r>
          <w:rPr>
            <w:rFonts w:asciiTheme="minorHAnsi" w:eastAsiaTheme="minorEastAsia" w:hAnsiTheme="minorHAnsi" w:cstheme="minorBidi"/>
            <w:noProof/>
            <w:sz w:val="22"/>
            <w:szCs w:val="22"/>
            <w:lang w:eastAsia="en-GB"/>
          </w:rPr>
          <w:tab/>
        </w:r>
        <w:r w:rsidRPr="009C661E">
          <w:rPr>
            <w:rStyle w:val="Hyperlink"/>
            <w:noProof/>
          </w:rPr>
          <w:t>Design life</w:t>
        </w:r>
        <w:r>
          <w:rPr>
            <w:noProof/>
            <w:webHidden/>
          </w:rPr>
          <w:tab/>
        </w:r>
        <w:r>
          <w:rPr>
            <w:noProof/>
            <w:webHidden/>
          </w:rPr>
          <w:fldChar w:fldCharType="begin"/>
        </w:r>
        <w:r>
          <w:rPr>
            <w:noProof/>
            <w:webHidden/>
          </w:rPr>
          <w:instrText xml:space="preserve"> PAGEREF _Toc448321842 \h </w:instrText>
        </w:r>
      </w:ins>
      <w:r>
        <w:rPr>
          <w:noProof/>
          <w:webHidden/>
        </w:rPr>
      </w:r>
      <w:r>
        <w:rPr>
          <w:noProof/>
          <w:webHidden/>
        </w:rPr>
        <w:fldChar w:fldCharType="separate"/>
      </w:r>
      <w:ins w:id="78" w:author="Peter Dobson" w:date="2016-04-13T14:41:00Z">
        <w:r>
          <w:rPr>
            <w:noProof/>
            <w:webHidden/>
          </w:rPr>
          <w:t>10</w:t>
        </w:r>
        <w:r>
          <w:rPr>
            <w:noProof/>
            <w:webHidden/>
          </w:rPr>
          <w:fldChar w:fldCharType="end"/>
        </w:r>
        <w:r w:rsidRPr="009C661E">
          <w:rPr>
            <w:rStyle w:val="Hyperlink"/>
            <w:noProof/>
          </w:rPr>
          <w:fldChar w:fldCharType="end"/>
        </w:r>
      </w:ins>
    </w:p>
    <w:p w:rsidR="000C5AC3" w:rsidRDefault="000C5AC3">
      <w:pPr>
        <w:pStyle w:val="TOC2"/>
        <w:rPr>
          <w:ins w:id="79" w:author="Peter Dobson" w:date="2016-04-13T14:41:00Z"/>
          <w:rFonts w:asciiTheme="minorHAnsi" w:eastAsiaTheme="minorEastAsia" w:hAnsiTheme="minorHAnsi" w:cstheme="minorBidi"/>
          <w:bCs w:val="0"/>
          <w:noProof/>
          <w:szCs w:val="22"/>
          <w:lang w:eastAsia="en-GB"/>
        </w:rPr>
      </w:pPr>
      <w:ins w:id="80" w:author="Peter Dobson" w:date="2016-04-13T14:41:00Z">
        <w:r w:rsidRPr="009C661E">
          <w:rPr>
            <w:rStyle w:val="Hyperlink"/>
            <w:noProof/>
          </w:rPr>
          <w:fldChar w:fldCharType="begin"/>
        </w:r>
        <w:r w:rsidRPr="009C661E">
          <w:rPr>
            <w:rStyle w:val="Hyperlink"/>
            <w:noProof/>
          </w:rPr>
          <w:instrText xml:space="preserve"> </w:instrText>
        </w:r>
        <w:r>
          <w:rPr>
            <w:noProof/>
          </w:rPr>
          <w:instrText>HYPERLINK \l "_Toc448321843"</w:instrText>
        </w:r>
        <w:r w:rsidRPr="009C661E">
          <w:rPr>
            <w:rStyle w:val="Hyperlink"/>
            <w:noProof/>
          </w:rPr>
          <w:instrText xml:space="preserve"> </w:instrText>
        </w:r>
        <w:r w:rsidRPr="009C661E">
          <w:rPr>
            <w:rStyle w:val="Hyperlink"/>
            <w:noProof/>
          </w:rPr>
          <w:fldChar w:fldCharType="separate"/>
        </w:r>
        <w:r w:rsidRPr="009C661E">
          <w:rPr>
            <w:rStyle w:val="Hyperlink"/>
            <w:noProof/>
            <w:lang w:val="en-US"/>
          </w:rPr>
          <w:t>4.2</w:t>
        </w:r>
        <w:r>
          <w:rPr>
            <w:rFonts w:asciiTheme="minorHAnsi" w:eastAsiaTheme="minorEastAsia" w:hAnsiTheme="minorHAnsi" w:cstheme="minorBidi"/>
            <w:bCs w:val="0"/>
            <w:noProof/>
            <w:szCs w:val="22"/>
            <w:lang w:eastAsia="en-GB"/>
          </w:rPr>
          <w:tab/>
        </w:r>
        <w:r w:rsidRPr="009C661E">
          <w:rPr>
            <w:rStyle w:val="Hyperlink"/>
            <w:noProof/>
            <w:lang w:val="en-US"/>
          </w:rPr>
          <w:t>Implementation and In-Service phases</w:t>
        </w:r>
        <w:r>
          <w:rPr>
            <w:noProof/>
            <w:webHidden/>
          </w:rPr>
          <w:tab/>
        </w:r>
        <w:r>
          <w:rPr>
            <w:noProof/>
            <w:webHidden/>
          </w:rPr>
          <w:fldChar w:fldCharType="begin"/>
        </w:r>
        <w:r>
          <w:rPr>
            <w:noProof/>
            <w:webHidden/>
          </w:rPr>
          <w:instrText xml:space="preserve"> PAGEREF _Toc448321843 \h </w:instrText>
        </w:r>
      </w:ins>
      <w:r>
        <w:rPr>
          <w:noProof/>
          <w:webHidden/>
        </w:rPr>
      </w:r>
      <w:r>
        <w:rPr>
          <w:noProof/>
          <w:webHidden/>
        </w:rPr>
        <w:fldChar w:fldCharType="separate"/>
      </w:r>
      <w:ins w:id="81" w:author="Peter Dobson" w:date="2016-04-13T14:41:00Z">
        <w:r>
          <w:rPr>
            <w:noProof/>
            <w:webHidden/>
          </w:rPr>
          <w:t>10</w:t>
        </w:r>
        <w:r>
          <w:rPr>
            <w:noProof/>
            <w:webHidden/>
          </w:rPr>
          <w:fldChar w:fldCharType="end"/>
        </w:r>
        <w:r w:rsidRPr="009C661E">
          <w:rPr>
            <w:rStyle w:val="Hyperlink"/>
            <w:noProof/>
          </w:rPr>
          <w:fldChar w:fldCharType="end"/>
        </w:r>
      </w:ins>
    </w:p>
    <w:p w:rsidR="000C5AC3" w:rsidRDefault="000C5AC3">
      <w:pPr>
        <w:pStyle w:val="TOC2"/>
        <w:rPr>
          <w:ins w:id="82" w:author="Peter Dobson" w:date="2016-04-13T14:41:00Z"/>
          <w:rFonts w:asciiTheme="minorHAnsi" w:eastAsiaTheme="minorEastAsia" w:hAnsiTheme="minorHAnsi" w:cstheme="minorBidi"/>
          <w:bCs w:val="0"/>
          <w:noProof/>
          <w:szCs w:val="22"/>
          <w:lang w:eastAsia="en-GB"/>
        </w:rPr>
      </w:pPr>
      <w:ins w:id="83" w:author="Peter Dobson" w:date="2016-04-13T14:41:00Z">
        <w:r w:rsidRPr="009C661E">
          <w:rPr>
            <w:rStyle w:val="Hyperlink"/>
            <w:noProof/>
          </w:rPr>
          <w:fldChar w:fldCharType="begin"/>
        </w:r>
        <w:r w:rsidRPr="009C661E">
          <w:rPr>
            <w:rStyle w:val="Hyperlink"/>
            <w:noProof/>
          </w:rPr>
          <w:instrText xml:space="preserve"> </w:instrText>
        </w:r>
        <w:r>
          <w:rPr>
            <w:noProof/>
          </w:rPr>
          <w:instrText>HYPERLINK \l "_Toc448321844"</w:instrText>
        </w:r>
        <w:r w:rsidRPr="009C661E">
          <w:rPr>
            <w:rStyle w:val="Hyperlink"/>
            <w:noProof/>
          </w:rPr>
          <w:instrText xml:space="preserve"> </w:instrText>
        </w:r>
        <w:r w:rsidRPr="009C661E">
          <w:rPr>
            <w:rStyle w:val="Hyperlink"/>
            <w:noProof/>
          </w:rPr>
          <w:fldChar w:fldCharType="separate"/>
        </w:r>
        <w:r w:rsidRPr="009C661E">
          <w:rPr>
            <w:rStyle w:val="Hyperlink"/>
            <w:noProof/>
            <w:lang w:val="en-US"/>
          </w:rPr>
          <w:t>4.3</w:t>
        </w:r>
        <w:r>
          <w:rPr>
            <w:rFonts w:asciiTheme="minorHAnsi" w:eastAsiaTheme="minorEastAsia" w:hAnsiTheme="minorHAnsi" w:cstheme="minorBidi"/>
            <w:bCs w:val="0"/>
            <w:noProof/>
            <w:szCs w:val="22"/>
            <w:lang w:eastAsia="en-GB"/>
          </w:rPr>
          <w:tab/>
        </w:r>
        <w:r w:rsidRPr="009C661E">
          <w:rPr>
            <w:rStyle w:val="Hyperlink"/>
            <w:noProof/>
            <w:lang w:val="en-US"/>
          </w:rPr>
          <w:t>Disposal phase</w:t>
        </w:r>
        <w:r>
          <w:rPr>
            <w:noProof/>
            <w:webHidden/>
          </w:rPr>
          <w:tab/>
        </w:r>
        <w:r>
          <w:rPr>
            <w:noProof/>
            <w:webHidden/>
          </w:rPr>
          <w:fldChar w:fldCharType="begin"/>
        </w:r>
        <w:r>
          <w:rPr>
            <w:noProof/>
            <w:webHidden/>
          </w:rPr>
          <w:instrText xml:space="preserve"> PAGEREF _Toc448321844 \h </w:instrText>
        </w:r>
      </w:ins>
      <w:r>
        <w:rPr>
          <w:noProof/>
          <w:webHidden/>
        </w:rPr>
      </w:r>
      <w:r>
        <w:rPr>
          <w:noProof/>
          <w:webHidden/>
        </w:rPr>
        <w:fldChar w:fldCharType="separate"/>
      </w:r>
      <w:ins w:id="84" w:author="Peter Dobson" w:date="2016-04-13T14:41:00Z">
        <w:r>
          <w:rPr>
            <w:noProof/>
            <w:webHidden/>
          </w:rPr>
          <w:t>10</w:t>
        </w:r>
        <w:r>
          <w:rPr>
            <w:noProof/>
            <w:webHidden/>
          </w:rPr>
          <w:fldChar w:fldCharType="end"/>
        </w:r>
        <w:r w:rsidRPr="009C661E">
          <w:rPr>
            <w:rStyle w:val="Hyperlink"/>
            <w:noProof/>
          </w:rPr>
          <w:fldChar w:fldCharType="end"/>
        </w:r>
      </w:ins>
    </w:p>
    <w:p w:rsidR="000C5AC3" w:rsidRDefault="000C5AC3">
      <w:pPr>
        <w:pStyle w:val="TOC1"/>
        <w:rPr>
          <w:ins w:id="85" w:author="Peter Dobson" w:date="2016-04-13T14:41:00Z"/>
          <w:rFonts w:asciiTheme="minorHAnsi" w:eastAsiaTheme="minorEastAsia" w:hAnsiTheme="minorHAnsi" w:cstheme="minorBidi"/>
          <w:b w:val="0"/>
          <w:bCs w:val="0"/>
          <w:caps w:val="0"/>
          <w:noProof/>
          <w:szCs w:val="22"/>
          <w:lang w:eastAsia="en-GB"/>
        </w:rPr>
      </w:pPr>
      <w:ins w:id="86" w:author="Peter Dobson" w:date="2016-04-13T14:41:00Z">
        <w:r w:rsidRPr="009C661E">
          <w:rPr>
            <w:rStyle w:val="Hyperlink"/>
            <w:noProof/>
          </w:rPr>
          <w:fldChar w:fldCharType="begin"/>
        </w:r>
        <w:r w:rsidRPr="009C661E">
          <w:rPr>
            <w:rStyle w:val="Hyperlink"/>
            <w:noProof/>
          </w:rPr>
          <w:instrText xml:space="preserve"> </w:instrText>
        </w:r>
        <w:r>
          <w:rPr>
            <w:noProof/>
          </w:rPr>
          <w:instrText>HYPERLINK \l "_Toc448321845"</w:instrText>
        </w:r>
        <w:r w:rsidRPr="009C661E">
          <w:rPr>
            <w:rStyle w:val="Hyperlink"/>
            <w:noProof/>
          </w:rPr>
          <w:instrText xml:space="preserve"> </w:instrText>
        </w:r>
        <w:r w:rsidRPr="009C661E">
          <w:rPr>
            <w:rStyle w:val="Hyperlink"/>
            <w:noProof/>
          </w:rPr>
          <w:fldChar w:fldCharType="separate"/>
        </w:r>
        <w:r w:rsidRPr="009C661E">
          <w:rPr>
            <w:rStyle w:val="Hyperlink"/>
            <w:noProof/>
          </w:rPr>
          <w:t>5</w:t>
        </w:r>
        <w:r>
          <w:rPr>
            <w:rFonts w:asciiTheme="minorHAnsi" w:eastAsiaTheme="minorEastAsia" w:hAnsiTheme="minorHAnsi" w:cstheme="minorBidi"/>
            <w:b w:val="0"/>
            <w:bCs w:val="0"/>
            <w:caps w:val="0"/>
            <w:noProof/>
            <w:szCs w:val="22"/>
            <w:lang w:eastAsia="en-GB"/>
          </w:rPr>
          <w:tab/>
        </w:r>
        <w:r w:rsidRPr="009C661E">
          <w:rPr>
            <w:rStyle w:val="Hyperlink"/>
            <w:noProof/>
          </w:rPr>
          <w:t>References</w:t>
        </w:r>
        <w:r>
          <w:rPr>
            <w:noProof/>
            <w:webHidden/>
          </w:rPr>
          <w:tab/>
        </w:r>
        <w:r>
          <w:rPr>
            <w:noProof/>
            <w:webHidden/>
          </w:rPr>
          <w:fldChar w:fldCharType="begin"/>
        </w:r>
        <w:r>
          <w:rPr>
            <w:noProof/>
            <w:webHidden/>
          </w:rPr>
          <w:instrText xml:space="preserve"> PAGEREF _Toc448321845 \h </w:instrText>
        </w:r>
      </w:ins>
      <w:r>
        <w:rPr>
          <w:noProof/>
          <w:webHidden/>
        </w:rPr>
      </w:r>
      <w:r>
        <w:rPr>
          <w:noProof/>
          <w:webHidden/>
        </w:rPr>
        <w:fldChar w:fldCharType="separate"/>
      </w:r>
      <w:ins w:id="87" w:author="Peter Dobson" w:date="2016-04-13T14:41:00Z">
        <w:r>
          <w:rPr>
            <w:noProof/>
            <w:webHidden/>
          </w:rPr>
          <w:t>10</w:t>
        </w:r>
        <w:r>
          <w:rPr>
            <w:noProof/>
            <w:webHidden/>
          </w:rPr>
          <w:fldChar w:fldCharType="end"/>
        </w:r>
        <w:r w:rsidRPr="009C661E">
          <w:rPr>
            <w:rStyle w:val="Hyperlink"/>
            <w:noProof/>
          </w:rPr>
          <w:fldChar w:fldCharType="end"/>
        </w:r>
      </w:ins>
    </w:p>
    <w:p w:rsidR="000C5AC3" w:rsidRDefault="000C5AC3">
      <w:pPr>
        <w:pStyle w:val="TOC4"/>
        <w:rPr>
          <w:ins w:id="88" w:author="Peter Dobson" w:date="2016-04-13T14:41:00Z"/>
          <w:rFonts w:asciiTheme="minorHAnsi" w:eastAsiaTheme="minorEastAsia" w:hAnsiTheme="minorHAnsi" w:cstheme="minorBidi"/>
        </w:rPr>
      </w:pPr>
      <w:ins w:id="89" w:author="Peter Dobson" w:date="2016-04-13T14:41:00Z">
        <w:r w:rsidRPr="009C661E">
          <w:rPr>
            <w:rStyle w:val="Hyperlink"/>
          </w:rPr>
          <w:fldChar w:fldCharType="begin"/>
        </w:r>
        <w:r w:rsidRPr="009C661E">
          <w:rPr>
            <w:rStyle w:val="Hyperlink"/>
          </w:rPr>
          <w:instrText xml:space="preserve"> </w:instrText>
        </w:r>
        <w:r>
          <w:instrText>HYPERLINK \l "_Toc448321846"</w:instrText>
        </w:r>
        <w:r w:rsidRPr="009C661E">
          <w:rPr>
            <w:rStyle w:val="Hyperlink"/>
          </w:rPr>
          <w:instrText xml:space="preserve"> </w:instrText>
        </w:r>
        <w:r w:rsidRPr="009C661E">
          <w:rPr>
            <w:rStyle w:val="Hyperlink"/>
          </w:rPr>
          <w:fldChar w:fldCharType="separate"/>
        </w:r>
        <w:r w:rsidRPr="009C661E">
          <w:rPr>
            <w:rStyle w:val="Hyperlink"/>
          </w:rPr>
          <w:t>ANNEX 1</w:t>
        </w:r>
        <w:r>
          <w:rPr>
            <w:rFonts w:asciiTheme="minorHAnsi" w:eastAsiaTheme="minorEastAsia" w:hAnsiTheme="minorHAnsi" w:cstheme="minorBidi"/>
          </w:rPr>
          <w:tab/>
        </w:r>
        <w:r w:rsidRPr="009C661E">
          <w:rPr>
            <w:rStyle w:val="Hyperlink"/>
          </w:rPr>
          <w:t>Solar Photovoltaic Glossary</w:t>
        </w:r>
        <w:r>
          <w:rPr>
            <w:webHidden/>
          </w:rPr>
          <w:tab/>
        </w:r>
        <w:r>
          <w:rPr>
            <w:webHidden/>
          </w:rPr>
          <w:fldChar w:fldCharType="begin"/>
        </w:r>
        <w:r>
          <w:rPr>
            <w:webHidden/>
          </w:rPr>
          <w:instrText xml:space="preserve"> PAGEREF _Toc448321846 \h </w:instrText>
        </w:r>
      </w:ins>
      <w:r>
        <w:rPr>
          <w:webHidden/>
        </w:rPr>
      </w:r>
      <w:r>
        <w:rPr>
          <w:webHidden/>
        </w:rPr>
        <w:fldChar w:fldCharType="separate"/>
      </w:r>
      <w:ins w:id="90" w:author="Peter Dobson" w:date="2016-04-13T14:41:00Z">
        <w:r>
          <w:rPr>
            <w:webHidden/>
          </w:rPr>
          <w:t>11</w:t>
        </w:r>
        <w:r>
          <w:rPr>
            <w:webHidden/>
          </w:rPr>
          <w:fldChar w:fldCharType="end"/>
        </w:r>
        <w:r w:rsidRPr="009C661E">
          <w:rPr>
            <w:rStyle w:val="Hyperlink"/>
          </w:rPr>
          <w:fldChar w:fldCharType="end"/>
        </w:r>
      </w:ins>
    </w:p>
    <w:p w:rsidR="000C5AC3" w:rsidDel="000C5AC3" w:rsidRDefault="000C5AC3">
      <w:pPr>
        <w:pStyle w:val="TOC1"/>
        <w:rPr>
          <w:del w:id="91" w:author="Peter Dobson" w:date="2016-04-13T14:41:00Z"/>
          <w:rFonts w:asciiTheme="minorHAnsi" w:eastAsiaTheme="minorEastAsia" w:hAnsiTheme="minorHAnsi" w:cstheme="minorBidi"/>
          <w:b w:val="0"/>
          <w:bCs w:val="0"/>
          <w:caps w:val="0"/>
          <w:noProof/>
          <w:szCs w:val="22"/>
          <w:lang w:eastAsia="en-GB"/>
        </w:rPr>
      </w:pPr>
      <w:del w:id="92" w:author="Peter Dobson" w:date="2016-04-13T14:41:00Z">
        <w:r w:rsidRPr="000C5AC3" w:rsidDel="000C5AC3">
          <w:rPr>
            <w:rStyle w:val="Hyperlink"/>
            <w:noProof/>
          </w:rPr>
          <w:delText>Document Revisions</w:delText>
        </w:r>
        <w:r w:rsidDel="000C5AC3">
          <w:rPr>
            <w:noProof/>
            <w:webHidden/>
          </w:rPr>
          <w:tab/>
          <w:delText>2</w:delText>
        </w:r>
      </w:del>
    </w:p>
    <w:p w:rsidR="000C5AC3" w:rsidDel="000C5AC3" w:rsidRDefault="000C5AC3">
      <w:pPr>
        <w:pStyle w:val="TOC1"/>
        <w:rPr>
          <w:del w:id="93" w:author="Peter Dobson" w:date="2016-04-13T14:41:00Z"/>
          <w:rFonts w:asciiTheme="minorHAnsi" w:eastAsiaTheme="minorEastAsia" w:hAnsiTheme="minorHAnsi" w:cstheme="minorBidi"/>
          <w:b w:val="0"/>
          <w:bCs w:val="0"/>
          <w:caps w:val="0"/>
          <w:noProof/>
          <w:szCs w:val="22"/>
          <w:lang w:eastAsia="en-GB"/>
        </w:rPr>
      </w:pPr>
      <w:del w:id="94" w:author="Peter Dobson" w:date="2016-04-13T14:41:00Z">
        <w:r w:rsidRPr="000C5AC3" w:rsidDel="000C5AC3">
          <w:rPr>
            <w:rStyle w:val="Hyperlink"/>
            <w:noProof/>
          </w:rPr>
          <w:delText>Table of Contents</w:delText>
        </w:r>
        <w:r w:rsidDel="000C5AC3">
          <w:rPr>
            <w:noProof/>
            <w:webHidden/>
          </w:rPr>
          <w:tab/>
          <w:delText>3</w:delText>
        </w:r>
      </w:del>
    </w:p>
    <w:p w:rsidR="000C5AC3" w:rsidDel="000C5AC3" w:rsidRDefault="000C5AC3">
      <w:pPr>
        <w:pStyle w:val="TOC1"/>
        <w:rPr>
          <w:del w:id="95" w:author="Peter Dobson" w:date="2016-04-13T14:41:00Z"/>
          <w:rFonts w:asciiTheme="minorHAnsi" w:eastAsiaTheme="minorEastAsia" w:hAnsiTheme="minorHAnsi" w:cstheme="minorBidi"/>
          <w:b w:val="0"/>
          <w:bCs w:val="0"/>
          <w:caps w:val="0"/>
          <w:noProof/>
          <w:szCs w:val="22"/>
          <w:lang w:eastAsia="en-GB"/>
        </w:rPr>
      </w:pPr>
      <w:del w:id="96" w:author="Peter Dobson" w:date="2016-04-13T14:41:00Z">
        <w:r w:rsidRPr="000C5AC3" w:rsidDel="000C5AC3">
          <w:rPr>
            <w:rStyle w:val="Hyperlink"/>
            <w:noProof/>
          </w:rPr>
          <w:delText>Index of Tables</w:delText>
        </w:r>
        <w:r w:rsidDel="000C5AC3">
          <w:rPr>
            <w:noProof/>
            <w:webHidden/>
          </w:rPr>
          <w:tab/>
          <w:delText>3</w:delText>
        </w:r>
      </w:del>
    </w:p>
    <w:p w:rsidR="000C5AC3" w:rsidDel="000C5AC3" w:rsidRDefault="000C5AC3">
      <w:pPr>
        <w:pStyle w:val="TOC1"/>
        <w:rPr>
          <w:del w:id="97" w:author="Peter Dobson" w:date="2016-04-13T14:41:00Z"/>
          <w:rFonts w:asciiTheme="minorHAnsi" w:eastAsiaTheme="minorEastAsia" w:hAnsiTheme="minorHAnsi" w:cstheme="minorBidi"/>
          <w:b w:val="0"/>
          <w:bCs w:val="0"/>
          <w:caps w:val="0"/>
          <w:noProof/>
          <w:szCs w:val="22"/>
          <w:lang w:eastAsia="en-GB"/>
        </w:rPr>
      </w:pPr>
      <w:del w:id="98" w:author="Peter Dobson" w:date="2016-04-13T14:41:00Z">
        <w:r w:rsidRPr="000C5AC3" w:rsidDel="000C5AC3">
          <w:rPr>
            <w:rStyle w:val="Hyperlink"/>
            <w:noProof/>
          </w:rPr>
          <w:delText>Index of Figures</w:delText>
        </w:r>
        <w:r w:rsidDel="000C5AC3">
          <w:rPr>
            <w:noProof/>
            <w:webHidden/>
          </w:rPr>
          <w:tab/>
          <w:delText>3</w:delText>
        </w:r>
      </w:del>
    </w:p>
    <w:p w:rsidR="000C5AC3" w:rsidDel="000C5AC3" w:rsidRDefault="000C5AC3">
      <w:pPr>
        <w:pStyle w:val="TOC1"/>
        <w:rPr>
          <w:del w:id="99" w:author="Peter Dobson" w:date="2016-04-13T14:41:00Z"/>
          <w:rFonts w:asciiTheme="minorHAnsi" w:eastAsiaTheme="minorEastAsia" w:hAnsiTheme="minorHAnsi" w:cstheme="minorBidi"/>
          <w:b w:val="0"/>
          <w:bCs w:val="0"/>
          <w:caps w:val="0"/>
          <w:noProof/>
          <w:szCs w:val="22"/>
          <w:lang w:eastAsia="en-GB"/>
        </w:rPr>
      </w:pPr>
      <w:del w:id="100" w:author="Peter Dobson" w:date="2016-04-13T14:41:00Z">
        <w:r w:rsidRPr="000C5AC3" w:rsidDel="000C5AC3">
          <w:rPr>
            <w:rStyle w:val="Hyperlink"/>
            <w:noProof/>
          </w:rPr>
          <w:delText>1</w:delText>
        </w:r>
        <w:r w:rsidDel="000C5AC3">
          <w:rPr>
            <w:rFonts w:asciiTheme="minorHAnsi" w:eastAsiaTheme="minorEastAsia" w:hAnsiTheme="minorHAnsi" w:cstheme="minorBidi"/>
            <w:b w:val="0"/>
            <w:bCs w:val="0"/>
            <w:caps w:val="0"/>
            <w:noProof/>
            <w:szCs w:val="22"/>
            <w:lang w:eastAsia="en-GB"/>
          </w:rPr>
          <w:tab/>
        </w:r>
        <w:r w:rsidRPr="000C5AC3" w:rsidDel="000C5AC3">
          <w:rPr>
            <w:rStyle w:val="Hyperlink"/>
            <w:noProof/>
          </w:rPr>
          <w:delText>Introduction</w:delText>
        </w:r>
        <w:r w:rsidDel="000C5AC3">
          <w:rPr>
            <w:noProof/>
            <w:webHidden/>
          </w:rPr>
          <w:tab/>
          <w:delText>4</w:delText>
        </w:r>
      </w:del>
    </w:p>
    <w:p w:rsidR="000C5AC3" w:rsidDel="000C5AC3" w:rsidRDefault="000C5AC3">
      <w:pPr>
        <w:pStyle w:val="TOC1"/>
        <w:rPr>
          <w:del w:id="101" w:author="Peter Dobson" w:date="2016-04-13T14:41:00Z"/>
          <w:rFonts w:asciiTheme="minorHAnsi" w:eastAsiaTheme="minorEastAsia" w:hAnsiTheme="minorHAnsi" w:cstheme="minorBidi"/>
          <w:b w:val="0"/>
          <w:bCs w:val="0"/>
          <w:caps w:val="0"/>
          <w:noProof/>
          <w:szCs w:val="22"/>
          <w:lang w:eastAsia="en-GB"/>
        </w:rPr>
      </w:pPr>
      <w:del w:id="102" w:author="Peter Dobson" w:date="2016-04-13T14:41:00Z">
        <w:r w:rsidRPr="000C5AC3" w:rsidDel="000C5AC3">
          <w:rPr>
            <w:rStyle w:val="Hyperlink"/>
            <w:noProof/>
          </w:rPr>
          <w:delText>2</w:delText>
        </w:r>
        <w:r w:rsidDel="000C5AC3">
          <w:rPr>
            <w:rFonts w:asciiTheme="minorHAnsi" w:eastAsiaTheme="minorEastAsia" w:hAnsiTheme="minorHAnsi" w:cstheme="minorBidi"/>
            <w:b w:val="0"/>
            <w:bCs w:val="0"/>
            <w:caps w:val="0"/>
            <w:noProof/>
            <w:szCs w:val="22"/>
            <w:lang w:eastAsia="en-GB"/>
          </w:rPr>
          <w:tab/>
        </w:r>
        <w:r w:rsidRPr="000C5AC3" w:rsidDel="000C5AC3">
          <w:rPr>
            <w:rStyle w:val="Hyperlink"/>
            <w:noProof/>
          </w:rPr>
          <w:delText>How to use this guideline</w:delText>
        </w:r>
        <w:r w:rsidDel="000C5AC3">
          <w:rPr>
            <w:noProof/>
            <w:webHidden/>
          </w:rPr>
          <w:tab/>
          <w:delText>4</w:delText>
        </w:r>
      </w:del>
    </w:p>
    <w:p w:rsidR="000C5AC3" w:rsidDel="000C5AC3" w:rsidRDefault="000C5AC3">
      <w:pPr>
        <w:pStyle w:val="TOC2"/>
        <w:rPr>
          <w:del w:id="103" w:author="Peter Dobson" w:date="2016-04-13T14:41:00Z"/>
          <w:rFonts w:asciiTheme="minorHAnsi" w:eastAsiaTheme="minorEastAsia" w:hAnsiTheme="minorHAnsi" w:cstheme="minorBidi"/>
          <w:bCs w:val="0"/>
          <w:noProof/>
          <w:szCs w:val="22"/>
          <w:lang w:eastAsia="en-GB"/>
        </w:rPr>
      </w:pPr>
      <w:del w:id="104" w:author="Peter Dobson" w:date="2016-04-13T14:41:00Z">
        <w:r w:rsidRPr="000C5AC3" w:rsidDel="000C5AC3">
          <w:rPr>
            <w:rStyle w:val="Hyperlink"/>
            <w:noProof/>
          </w:rPr>
          <w:delText>2.1</w:delText>
        </w:r>
        <w:r w:rsidDel="000C5AC3">
          <w:rPr>
            <w:rFonts w:asciiTheme="minorHAnsi" w:eastAsiaTheme="minorEastAsia" w:hAnsiTheme="minorHAnsi" w:cstheme="minorBidi"/>
            <w:bCs w:val="0"/>
            <w:noProof/>
            <w:szCs w:val="22"/>
            <w:lang w:eastAsia="en-GB"/>
          </w:rPr>
          <w:tab/>
        </w:r>
        <w:r w:rsidRPr="000C5AC3" w:rsidDel="000C5AC3">
          <w:rPr>
            <w:rStyle w:val="Hyperlink"/>
            <w:noProof/>
          </w:rPr>
          <w:delText>Scope</w:delText>
        </w:r>
        <w:r w:rsidDel="000C5AC3">
          <w:rPr>
            <w:noProof/>
            <w:webHidden/>
          </w:rPr>
          <w:tab/>
          <w:delText>4</w:delText>
        </w:r>
      </w:del>
    </w:p>
    <w:p w:rsidR="000C5AC3" w:rsidDel="000C5AC3" w:rsidRDefault="000C5AC3">
      <w:pPr>
        <w:pStyle w:val="TOC2"/>
        <w:rPr>
          <w:del w:id="105" w:author="Peter Dobson" w:date="2016-04-13T14:41:00Z"/>
          <w:rFonts w:asciiTheme="minorHAnsi" w:eastAsiaTheme="minorEastAsia" w:hAnsiTheme="minorHAnsi" w:cstheme="minorBidi"/>
          <w:bCs w:val="0"/>
          <w:noProof/>
          <w:szCs w:val="22"/>
          <w:lang w:eastAsia="en-GB"/>
        </w:rPr>
      </w:pPr>
      <w:del w:id="106" w:author="Peter Dobson" w:date="2016-04-13T14:41:00Z">
        <w:r w:rsidRPr="000C5AC3" w:rsidDel="000C5AC3">
          <w:rPr>
            <w:rStyle w:val="Hyperlink"/>
            <w:noProof/>
          </w:rPr>
          <w:delText>2.2</w:delText>
        </w:r>
        <w:r w:rsidDel="000C5AC3">
          <w:rPr>
            <w:rFonts w:asciiTheme="minorHAnsi" w:eastAsiaTheme="minorEastAsia" w:hAnsiTheme="minorHAnsi" w:cstheme="minorBidi"/>
            <w:bCs w:val="0"/>
            <w:noProof/>
            <w:szCs w:val="22"/>
            <w:lang w:eastAsia="en-GB"/>
          </w:rPr>
          <w:tab/>
        </w:r>
        <w:r w:rsidRPr="000C5AC3" w:rsidDel="000C5AC3">
          <w:rPr>
            <w:rStyle w:val="Hyperlink"/>
            <w:noProof/>
          </w:rPr>
          <w:delText>Application of the 1067 Guideline</w:delText>
        </w:r>
        <w:r w:rsidDel="000C5AC3">
          <w:rPr>
            <w:noProof/>
            <w:webHidden/>
          </w:rPr>
          <w:tab/>
          <w:delText>5</w:delText>
        </w:r>
      </w:del>
    </w:p>
    <w:p w:rsidR="000C5AC3" w:rsidDel="000C5AC3" w:rsidRDefault="000C5AC3">
      <w:pPr>
        <w:pStyle w:val="TOC1"/>
        <w:rPr>
          <w:del w:id="107" w:author="Peter Dobson" w:date="2016-04-13T14:41:00Z"/>
          <w:rFonts w:asciiTheme="minorHAnsi" w:eastAsiaTheme="minorEastAsia" w:hAnsiTheme="minorHAnsi" w:cstheme="minorBidi"/>
          <w:b w:val="0"/>
          <w:bCs w:val="0"/>
          <w:caps w:val="0"/>
          <w:noProof/>
          <w:szCs w:val="22"/>
          <w:lang w:eastAsia="en-GB"/>
        </w:rPr>
      </w:pPr>
      <w:del w:id="108" w:author="Peter Dobson" w:date="2016-04-13T14:41:00Z">
        <w:r w:rsidRPr="000C5AC3" w:rsidDel="000C5AC3">
          <w:rPr>
            <w:rStyle w:val="Hyperlink"/>
            <w:noProof/>
          </w:rPr>
          <w:delText>3</w:delText>
        </w:r>
        <w:r w:rsidDel="000C5AC3">
          <w:rPr>
            <w:rFonts w:asciiTheme="minorHAnsi" w:eastAsiaTheme="minorEastAsia" w:hAnsiTheme="minorHAnsi" w:cstheme="minorBidi"/>
            <w:b w:val="0"/>
            <w:bCs w:val="0"/>
            <w:caps w:val="0"/>
            <w:noProof/>
            <w:szCs w:val="22"/>
            <w:lang w:eastAsia="en-GB"/>
          </w:rPr>
          <w:tab/>
        </w:r>
        <w:r w:rsidRPr="000C5AC3" w:rsidDel="000C5AC3">
          <w:rPr>
            <w:rStyle w:val="Hyperlink"/>
            <w:noProof/>
          </w:rPr>
          <w:delText>Selection of Power Systems and Energy Storage</w:delText>
        </w:r>
        <w:r w:rsidDel="000C5AC3">
          <w:rPr>
            <w:noProof/>
            <w:webHidden/>
          </w:rPr>
          <w:tab/>
          <w:delText>6</w:delText>
        </w:r>
      </w:del>
    </w:p>
    <w:p w:rsidR="000C5AC3" w:rsidDel="000C5AC3" w:rsidRDefault="000C5AC3">
      <w:pPr>
        <w:pStyle w:val="TOC2"/>
        <w:rPr>
          <w:del w:id="109" w:author="Peter Dobson" w:date="2016-04-13T14:41:00Z"/>
          <w:rFonts w:asciiTheme="minorHAnsi" w:eastAsiaTheme="minorEastAsia" w:hAnsiTheme="minorHAnsi" w:cstheme="minorBidi"/>
          <w:bCs w:val="0"/>
          <w:noProof/>
          <w:szCs w:val="22"/>
          <w:lang w:eastAsia="en-GB"/>
        </w:rPr>
      </w:pPr>
      <w:del w:id="110" w:author="Peter Dobson" w:date="2016-04-13T14:41:00Z">
        <w:r w:rsidRPr="000C5AC3" w:rsidDel="000C5AC3">
          <w:rPr>
            <w:rStyle w:val="Hyperlink"/>
            <w:noProof/>
          </w:rPr>
          <w:delText>3.1</w:delText>
        </w:r>
        <w:r w:rsidDel="000C5AC3">
          <w:rPr>
            <w:rFonts w:asciiTheme="minorHAnsi" w:eastAsiaTheme="minorEastAsia" w:hAnsiTheme="minorHAnsi" w:cstheme="minorBidi"/>
            <w:bCs w:val="0"/>
            <w:noProof/>
            <w:szCs w:val="22"/>
            <w:lang w:eastAsia="en-GB"/>
          </w:rPr>
          <w:tab/>
        </w:r>
        <w:r w:rsidRPr="000C5AC3" w:rsidDel="000C5AC3">
          <w:rPr>
            <w:rStyle w:val="Hyperlink"/>
            <w:noProof/>
          </w:rPr>
          <w:delText>General</w:delText>
        </w:r>
        <w:r w:rsidDel="000C5AC3">
          <w:rPr>
            <w:noProof/>
            <w:webHidden/>
          </w:rPr>
          <w:tab/>
          <w:delText>6</w:delText>
        </w:r>
      </w:del>
    </w:p>
    <w:p w:rsidR="000C5AC3" w:rsidDel="000C5AC3" w:rsidRDefault="000C5AC3">
      <w:pPr>
        <w:pStyle w:val="TOC2"/>
        <w:rPr>
          <w:del w:id="111" w:author="Peter Dobson" w:date="2016-04-13T14:41:00Z"/>
          <w:rFonts w:asciiTheme="minorHAnsi" w:eastAsiaTheme="minorEastAsia" w:hAnsiTheme="minorHAnsi" w:cstheme="minorBidi"/>
          <w:bCs w:val="0"/>
          <w:noProof/>
          <w:szCs w:val="22"/>
          <w:lang w:eastAsia="en-GB"/>
        </w:rPr>
      </w:pPr>
      <w:del w:id="112" w:author="Peter Dobson" w:date="2016-04-13T14:41:00Z">
        <w:r w:rsidRPr="000C5AC3" w:rsidDel="000C5AC3">
          <w:rPr>
            <w:rStyle w:val="Hyperlink"/>
            <w:noProof/>
          </w:rPr>
          <w:delText>3.2</w:delText>
        </w:r>
        <w:r w:rsidDel="000C5AC3">
          <w:rPr>
            <w:rFonts w:asciiTheme="minorHAnsi" w:eastAsiaTheme="minorEastAsia" w:hAnsiTheme="minorHAnsi" w:cstheme="minorBidi"/>
            <w:bCs w:val="0"/>
            <w:noProof/>
            <w:szCs w:val="22"/>
            <w:lang w:eastAsia="en-GB"/>
          </w:rPr>
          <w:tab/>
        </w:r>
        <w:r w:rsidRPr="000C5AC3" w:rsidDel="000C5AC3">
          <w:rPr>
            <w:rStyle w:val="Hyperlink"/>
            <w:noProof/>
          </w:rPr>
          <w:delText>Guidance on Power Sources</w:delText>
        </w:r>
        <w:r w:rsidDel="000C5AC3">
          <w:rPr>
            <w:noProof/>
            <w:webHidden/>
          </w:rPr>
          <w:tab/>
          <w:delText>6</w:delText>
        </w:r>
      </w:del>
    </w:p>
    <w:p w:rsidR="000C5AC3" w:rsidDel="000C5AC3" w:rsidRDefault="000C5AC3">
      <w:pPr>
        <w:pStyle w:val="TOC2"/>
        <w:rPr>
          <w:del w:id="113" w:author="Peter Dobson" w:date="2016-04-13T14:41:00Z"/>
          <w:rFonts w:asciiTheme="minorHAnsi" w:eastAsiaTheme="minorEastAsia" w:hAnsiTheme="minorHAnsi" w:cstheme="minorBidi"/>
          <w:bCs w:val="0"/>
          <w:noProof/>
          <w:szCs w:val="22"/>
          <w:lang w:eastAsia="en-GB"/>
        </w:rPr>
      </w:pPr>
      <w:del w:id="114" w:author="Peter Dobson" w:date="2016-04-13T14:41:00Z">
        <w:r w:rsidRPr="000C5AC3" w:rsidDel="000C5AC3">
          <w:rPr>
            <w:rStyle w:val="Hyperlink"/>
            <w:noProof/>
          </w:rPr>
          <w:delText>3.3</w:delText>
        </w:r>
        <w:r w:rsidDel="000C5AC3">
          <w:rPr>
            <w:rFonts w:asciiTheme="minorHAnsi" w:eastAsiaTheme="minorEastAsia" w:hAnsiTheme="minorHAnsi" w:cstheme="minorBidi"/>
            <w:bCs w:val="0"/>
            <w:noProof/>
            <w:szCs w:val="22"/>
            <w:lang w:eastAsia="en-GB"/>
          </w:rPr>
          <w:tab/>
        </w:r>
        <w:r w:rsidRPr="000C5AC3" w:rsidDel="000C5AC3">
          <w:rPr>
            <w:rStyle w:val="Hyperlink"/>
            <w:noProof/>
          </w:rPr>
          <w:delText>Redundancy and Autonomy</w:delText>
        </w:r>
        <w:r w:rsidDel="000C5AC3">
          <w:rPr>
            <w:noProof/>
            <w:webHidden/>
          </w:rPr>
          <w:tab/>
          <w:delText>9</w:delText>
        </w:r>
      </w:del>
    </w:p>
    <w:p w:rsidR="000C5AC3" w:rsidDel="000C5AC3" w:rsidRDefault="000C5AC3">
      <w:pPr>
        <w:pStyle w:val="TOC2"/>
        <w:rPr>
          <w:del w:id="115" w:author="Peter Dobson" w:date="2016-04-13T14:41:00Z"/>
          <w:rFonts w:asciiTheme="minorHAnsi" w:eastAsiaTheme="minorEastAsia" w:hAnsiTheme="minorHAnsi" w:cstheme="minorBidi"/>
          <w:bCs w:val="0"/>
          <w:noProof/>
          <w:szCs w:val="22"/>
          <w:lang w:eastAsia="en-GB"/>
        </w:rPr>
      </w:pPr>
      <w:del w:id="116" w:author="Peter Dobson" w:date="2016-04-13T14:41:00Z">
        <w:r w:rsidRPr="000C5AC3" w:rsidDel="000C5AC3">
          <w:rPr>
            <w:rStyle w:val="Hyperlink"/>
            <w:noProof/>
          </w:rPr>
          <w:delText>3.4</w:delText>
        </w:r>
        <w:r w:rsidDel="000C5AC3">
          <w:rPr>
            <w:rFonts w:asciiTheme="minorHAnsi" w:eastAsiaTheme="minorEastAsia" w:hAnsiTheme="minorHAnsi" w:cstheme="minorBidi"/>
            <w:bCs w:val="0"/>
            <w:noProof/>
            <w:szCs w:val="22"/>
            <w:lang w:eastAsia="en-GB"/>
          </w:rPr>
          <w:tab/>
        </w:r>
        <w:r w:rsidRPr="000C5AC3" w:rsidDel="000C5AC3">
          <w:rPr>
            <w:rStyle w:val="Hyperlink"/>
            <w:noProof/>
          </w:rPr>
          <w:delText>User Requirements</w:delText>
        </w:r>
        <w:r w:rsidDel="000C5AC3">
          <w:rPr>
            <w:noProof/>
            <w:webHidden/>
          </w:rPr>
          <w:tab/>
          <w:delText>9</w:delText>
        </w:r>
      </w:del>
    </w:p>
    <w:p w:rsidR="000C5AC3" w:rsidDel="000C5AC3" w:rsidRDefault="000C5AC3">
      <w:pPr>
        <w:pStyle w:val="TOC2"/>
        <w:rPr>
          <w:del w:id="117" w:author="Peter Dobson" w:date="2016-04-13T14:41:00Z"/>
          <w:rFonts w:asciiTheme="minorHAnsi" w:eastAsiaTheme="minorEastAsia" w:hAnsiTheme="minorHAnsi" w:cstheme="minorBidi"/>
          <w:bCs w:val="0"/>
          <w:noProof/>
          <w:szCs w:val="22"/>
          <w:lang w:eastAsia="en-GB"/>
        </w:rPr>
      </w:pPr>
      <w:del w:id="118" w:author="Peter Dobson" w:date="2016-04-13T14:41:00Z">
        <w:r w:rsidRPr="000C5AC3" w:rsidDel="000C5AC3">
          <w:rPr>
            <w:rStyle w:val="Hyperlink"/>
            <w:noProof/>
          </w:rPr>
          <w:delText>3.5</w:delText>
        </w:r>
        <w:r w:rsidDel="000C5AC3">
          <w:rPr>
            <w:rFonts w:asciiTheme="minorHAnsi" w:eastAsiaTheme="minorEastAsia" w:hAnsiTheme="minorHAnsi" w:cstheme="minorBidi"/>
            <w:bCs w:val="0"/>
            <w:noProof/>
            <w:szCs w:val="22"/>
            <w:lang w:eastAsia="en-GB"/>
          </w:rPr>
          <w:tab/>
        </w:r>
        <w:r w:rsidRPr="000C5AC3" w:rsidDel="000C5AC3">
          <w:rPr>
            <w:rStyle w:val="Hyperlink"/>
            <w:noProof/>
          </w:rPr>
          <w:delText>Automation</w:delText>
        </w:r>
        <w:r w:rsidDel="000C5AC3">
          <w:rPr>
            <w:noProof/>
            <w:webHidden/>
          </w:rPr>
          <w:tab/>
          <w:delText>9</w:delText>
        </w:r>
      </w:del>
    </w:p>
    <w:p w:rsidR="000C5AC3" w:rsidDel="000C5AC3" w:rsidRDefault="000C5AC3">
      <w:pPr>
        <w:pStyle w:val="TOC3"/>
        <w:rPr>
          <w:del w:id="119" w:author="Peter Dobson" w:date="2016-04-13T14:41:00Z"/>
          <w:rFonts w:asciiTheme="minorHAnsi" w:eastAsiaTheme="minorEastAsia" w:hAnsiTheme="minorHAnsi" w:cstheme="minorBidi"/>
          <w:noProof/>
          <w:sz w:val="22"/>
          <w:szCs w:val="22"/>
          <w:lang w:eastAsia="en-GB"/>
        </w:rPr>
      </w:pPr>
      <w:del w:id="120" w:author="Peter Dobson" w:date="2016-04-13T14:41:00Z">
        <w:r w:rsidRPr="000C5AC3" w:rsidDel="000C5AC3">
          <w:rPr>
            <w:rStyle w:val="Hyperlink"/>
            <w:noProof/>
          </w:rPr>
          <w:delText>3.5.1</w:delText>
        </w:r>
        <w:r w:rsidDel="000C5AC3">
          <w:rPr>
            <w:rFonts w:asciiTheme="minorHAnsi" w:eastAsiaTheme="minorEastAsia" w:hAnsiTheme="minorHAnsi" w:cstheme="minorBidi"/>
            <w:noProof/>
            <w:sz w:val="22"/>
            <w:szCs w:val="22"/>
            <w:lang w:eastAsia="en-GB"/>
          </w:rPr>
          <w:tab/>
        </w:r>
        <w:r w:rsidRPr="000C5AC3" w:rsidDel="000C5AC3">
          <w:rPr>
            <w:rStyle w:val="Hyperlink"/>
            <w:noProof/>
          </w:rPr>
          <w:delText>Disadvantages</w:delText>
        </w:r>
        <w:r w:rsidDel="000C5AC3">
          <w:rPr>
            <w:noProof/>
            <w:webHidden/>
          </w:rPr>
          <w:tab/>
          <w:delText>9</w:delText>
        </w:r>
      </w:del>
    </w:p>
    <w:p w:rsidR="000C5AC3" w:rsidDel="000C5AC3" w:rsidRDefault="000C5AC3">
      <w:pPr>
        <w:pStyle w:val="TOC1"/>
        <w:rPr>
          <w:del w:id="121" w:author="Peter Dobson" w:date="2016-04-13T14:41:00Z"/>
          <w:rFonts w:asciiTheme="minorHAnsi" w:eastAsiaTheme="minorEastAsia" w:hAnsiTheme="minorHAnsi" w:cstheme="minorBidi"/>
          <w:b w:val="0"/>
          <w:bCs w:val="0"/>
          <w:caps w:val="0"/>
          <w:noProof/>
          <w:szCs w:val="22"/>
          <w:lang w:eastAsia="en-GB"/>
        </w:rPr>
      </w:pPr>
      <w:del w:id="122" w:author="Peter Dobson" w:date="2016-04-13T14:41:00Z">
        <w:r w:rsidRPr="000C5AC3" w:rsidDel="000C5AC3">
          <w:rPr>
            <w:rStyle w:val="Hyperlink"/>
            <w:noProof/>
          </w:rPr>
          <w:delText>4</w:delText>
        </w:r>
        <w:r w:rsidDel="000C5AC3">
          <w:rPr>
            <w:rFonts w:asciiTheme="minorHAnsi" w:eastAsiaTheme="minorEastAsia" w:hAnsiTheme="minorHAnsi" w:cstheme="minorBidi"/>
            <w:b w:val="0"/>
            <w:bCs w:val="0"/>
            <w:caps w:val="0"/>
            <w:noProof/>
            <w:szCs w:val="22"/>
            <w:lang w:eastAsia="en-GB"/>
          </w:rPr>
          <w:tab/>
        </w:r>
        <w:r w:rsidRPr="000C5AC3" w:rsidDel="000C5AC3">
          <w:rPr>
            <w:rStyle w:val="Hyperlink"/>
            <w:noProof/>
          </w:rPr>
          <w:delText>Life Cycle Management Considerations</w:delText>
        </w:r>
        <w:r w:rsidDel="000C5AC3">
          <w:rPr>
            <w:noProof/>
            <w:webHidden/>
          </w:rPr>
          <w:tab/>
          <w:delText>9</w:delText>
        </w:r>
      </w:del>
    </w:p>
    <w:p w:rsidR="000C5AC3" w:rsidDel="000C5AC3" w:rsidRDefault="000C5AC3">
      <w:pPr>
        <w:pStyle w:val="TOC2"/>
        <w:rPr>
          <w:del w:id="123" w:author="Peter Dobson" w:date="2016-04-13T14:41:00Z"/>
          <w:rFonts w:asciiTheme="minorHAnsi" w:eastAsiaTheme="minorEastAsia" w:hAnsiTheme="minorHAnsi" w:cstheme="minorBidi"/>
          <w:bCs w:val="0"/>
          <w:noProof/>
          <w:szCs w:val="22"/>
          <w:lang w:eastAsia="en-GB"/>
        </w:rPr>
      </w:pPr>
      <w:del w:id="124" w:author="Peter Dobson" w:date="2016-04-13T14:41:00Z">
        <w:r w:rsidRPr="000C5AC3" w:rsidDel="000C5AC3">
          <w:rPr>
            <w:rStyle w:val="Hyperlink"/>
            <w:noProof/>
          </w:rPr>
          <w:delText>4.1</w:delText>
        </w:r>
        <w:r w:rsidDel="000C5AC3">
          <w:rPr>
            <w:rFonts w:asciiTheme="minorHAnsi" w:eastAsiaTheme="minorEastAsia" w:hAnsiTheme="minorHAnsi" w:cstheme="minorBidi"/>
            <w:bCs w:val="0"/>
            <w:noProof/>
            <w:szCs w:val="22"/>
            <w:lang w:eastAsia="en-GB"/>
          </w:rPr>
          <w:tab/>
        </w:r>
        <w:r w:rsidRPr="000C5AC3" w:rsidDel="000C5AC3">
          <w:rPr>
            <w:rStyle w:val="Hyperlink"/>
            <w:noProof/>
          </w:rPr>
          <w:delText>Initiation</w:delText>
        </w:r>
        <w:r w:rsidRPr="000C5AC3" w:rsidDel="000C5AC3">
          <w:rPr>
            <w:rStyle w:val="Hyperlink"/>
            <w:noProof/>
            <w:lang w:val="en-US"/>
          </w:rPr>
          <w:delText xml:space="preserve"> phase</w:delText>
        </w:r>
        <w:r w:rsidDel="000C5AC3">
          <w:rPr>
            <w:noProof/>
            <w:webHidden/>
          </w:rPr>
          <w:tab/>
          <w:delText>9</w:delText>
        </w:r>
      </w:del>
    </w:p>
    <w:p w:rsidR="000C5AC3" w:rsidDel="000C5AC3" w:rsidRDefault="000C5AC3">
      <w:pPr>
        <w:pStyle w:val="TOC3"/>
        <w:rPr>
          <w:del w:id="125" w:author="Peter Dobson" w:date="2016-04-13T14:41:00Z"/>
          <w:rFonts w:asciiTheme="minorHAnsi" w:eastAsiaTheme="minorEastAsia" w:hAnsiTheme="minorHAnsi" w:cstheme="minorBidi"/>
          <w:noProof/>
          <w:sz w:val="22"/>
          <w:szCs w:val="22"/>
          <w:lang w:eastAsia="en-GB"/>
        </w:rPr>
      </w:pPr>
      <w:del w:id="126" w:author="Peter Dobson" w:date="2016-04-13T14:41:00Z">
        <w:r w:rsidRPr="000C5AC3" w:rsidDel="000C5AC3">
          <w:rPr>
            <w:rStyle w:val="Hyperlink"/>
            <w:noProof/>
          </w:rPr>
          <w:delText>4.1.1</w:delText>
        </w:r>
        <w:r w:rsidDel="000C5AC3">
          <w:rPr>
            <w:rFonts w:asciiTheme="minorHAnsi" w:eastAsiaTheme="minorEastAsia" w:hAnsiTheme="minorHAnsi" w:cstheme="minorBidi"/>
            <w:noProof/>
            <w:sz w:val="22"/>
            <w:szCs w:val="22"/>
            <w:lang w:eastAsia="en-GB"/>
          </w:rPr>
          <w:tab/>
        </w:r>
        <w:r w:rsidRPr="000C5AC3" w:rsidDel="000C5AC3">
          <w:rPr>
            <w:rStyle w:val="Hyperlink"/>
            <w:noProof/>
          </w:rPr>
          <w:delText>Capturing the Mariners Requirements</w:delText>
        </w:r>
        <w:r w:rsidDel="000C5AC3">
          <w:rPr>
            <w:noProof/>
            <w:webHidden/>
          </w:rPr>
          <w:tab/>
          <w:delText>9</w:delText>
        </w:r>
      </w:del>
    </w:p>
    <w:p w:rsidR="000C5AC3" w:rsidDel="000C5AC3" w:rsidRDefault="000C5AC3">
      <w:pPr>
        <w:pStyle w:val="TOC3"/>
        <w:rPr>
          <w:del w:id="127" w:author="Peter Dobson" w:date="2016-04-13T14:41:00Z"/>
          <w:rFonts w:asciiTheme="minorHAnsi" w:eastAsiaTheme="minorEastAsia" w:hAnsiTheme="minorHAnsi" w:cstheme="minorBidi"/>
          <w:noProof/>
          <w:sz w:val="22"/>
          <w:szCs w:val="22"/>
          <w:lang w:eastAsia="en-GB"/>
        </w:rPr>
      </w:pPr>
      <w:del w:id="128" w:author="Peter Dobson" w:date="2016-04-13T14:41:00Z">
        <w:r w:rsidRPr="000C5AC3" w:rsidDel="000C5AC3">
          <w:rPr>
            <w:rStyle w:val="Hyperlink"/>
            <w:noProof/>
          </w:rPr>
          <w:delText>4.1.2</w:delText>
        </w:r>
        <w:r w:rsidDel="000C5AC3">
          <w:rPr>
            <w:rFonts w:asciiTheme="minorHAnsi" w:eastAsiaTheme="minorEastAsia" w:hAnsiTheme="minorHAnsi" w:cstheme="minorBidi"/>
            <w:noProof/>
            <w:sz w:val="22"/>
            <w:szCs w:val="22"/>
            <w:lang w:eastAsia="en-GB"/>
          </w:rPr>
          <w:tab/>
        </w:r>
        <w:r w:rsidRPr="000C5AC3" w:rsidDel="000C5AC3">
          <w:rPr>
            <w:rStyle w:val="Hyperlink"/>
            <w:noProof/>
          </w:rPr>
          <w:delText>Consideration of Design Options</w:delText>
        </w:r>
        <w:r w:rsidDel="000C5AC3">
          <w:rPr>
            <w:noProof/>
            <w:webHidden/>
          </w:rPr>
          <w:tab/>
          <w:delText>9</w:delText>
        </w:r>
      </w:del>
    </w:p>
    <w:p w:rsidR="000C5AC3" w:rsidDel="000C5AC3" w:rsidRDefault="000C5AC3">
      <w:pPr>
        <w:pStyle w:val="TOC3"/>
        <w:rPr>
          <w:del w:id="129" w:author="Peter Dobson" w:date="2016-04-13T14:41:00Z"/>
          <w:rFonts w:asciiTheme="minorHAnsi" w:eastAsiaTheme="minorEastAsia" w:hAnsiTheme="minorHAnsi" w:cstheme="minorBidi"/>
          <w:noProof/>
          <w:sz w:val="22"/>
          <w:szCs w:val="22"/>
          <w:lang w:eastAsia="en-GB"/>
        </w:rPr>
      </w:pPr>
      <w:del w:id="130" w:author="Peter Dobson" w:date="2016-04-13T14:41:00Z">
        <w:r w:rsidRPr="000C5AC3" w:rsidDel="000C5AC3">
          <w:rPr>
            <w:rStyle w:val="Hyperlink"/>
            <w:noProof/>
          </w:rPr>
          <w:delText>4.1.3</w:delText>
        </w:r>
        <w:r w:rsidDel="000C5AC3">
          <w:rPr>
            <w:rFonts w:asciiTheme="minorHAnsi" w:eastAsiaTheme="minorEastAsia" w:hAnsiTheme="minorHAnsi" w:cstheme="minorBidi"/>
            <w:noProof/>
            <w:sz w:val="22"/>
            <w:szCs w:val="22"/>
            <w:lang w:eastAsia="en-GB"/>
          </w:rPr>
          <w:tab/>
        </w:r>
        <w:r w:rsidRPr="000C5AC3" w:rsidDel="000C5AC3">
          <w:rPr>
            <w:rStyle w:val="Hyperlink"/>
            <w:noProof/>
          </w:rPr>
          <w:delText>Heritage</w:delText>
        </w:r>
        <w:r w:rsidDel="000C5AC3">
          <w:rPr>
            <w:noProof/>
            <w:webHidden/>
          </w:rPr>
          <w:tab/>
          <w:delText>10</w:delText>
        </w:r>
      </w:del>
    </w:p>
    <w:p w:rsidR="000C5AC3" w:rsidDel="000C5AC3" w:rsidRDefault="000C5AC3">
      <w:pPr>
        <w:pStyle w:val="TOC3"/>
        <w:rPr>
          <w:del w:id="131" w:author="Peter Dobson" w:date="2016-04-13T14:41:00Z"/>
          <w:rFonts w:asciiTheme="minorHAnsi" w:eastAsiaTheme="minorEastAsia" w:hAnsiTheme="minorHAnsi" w:cstheme="minorBidi"/>
          <w:noProof/>
          <w:sz w:val="22"/>
          <w:szCs w:val="22"/>
          <w:lang w:eastAsia="en-GB"/>
        </w:rPr>
      </w:pPr>
      <w:del w:id="132" w:author="Peter Dobson" w:date="2016-04-13T14:41:00Z">
        <w:r w:rsidRPr="000C5AC3" w:rsidDel="000C5AC3">
          <w:rPr>
            <w:rStyle w:val="Hyperlink"/>
            <w:noProof/>
          </w:rPr>
          <w:delText>4.1.4</w:delText>
        </w:r>
        <w:r w:rsidDel="000C5AC3">
          <w:rPr>
            <w:rFonts w:asciiTheme="minorHAnsi" w:eastAsiaTheme="minorEastAsia" w:hAnsiTheme="minorHAnsi" w:cstheme="minorBidi"/>
            <w:noProof/>
            <w:sz w:val="22"/>
            <w:szCs w:val="22"/>
            <w:lang w:eastAsia="en-GB"/>
          </w:rPr>
          <w:tab/>
        </w:r>
        <w:r w:rsidRPr="000C5AC3" w:rsidDel="000C5AC3">
          <w:rPr>
            <w:rStyle w:val="Hyperlink"/>
            <w:noProof/>
          </w:rPr>
          <w:delText>Design life</w:delText>
        </w:r>
        <w:r w:rsidDel="000C5AC3">
          <w:rPr>
            <w:noProof/>
            <w:webHidden/>
          </w:rPr>
          <w:tab/>
          <w:delText>10</w:delText>
        </w:r>
      </w:del>
    </w:p>
    <w:p w:rsidR="000C5AC3" w:rsidDel="000C5AC3" w:rsidRDefault="000C5AC3">
      <w:pPr>
        <w:pStyle w:val="TOC2"/>
        <w:rPr>
          <w:del w:id="133" w:author="Peter Dobson" w:date="2016-04-13T14:41:00Z"/>
          <w:rFonts w:asciiTheme="minorHAnsi" w:eastAsiaTheme="minorEastAsia" w:hAnsiTheme="minorHAnsi" w:cstheme="minorBidi"/>
          <w:bCs w:val="0"/>
          <w:noProof/>
          <w:szCs w:val="22"/>
          <w:lang w:eastAsia="en-GB"/>
        </w:rPr>
      </w:pPr>
      <w:del w:id="134" w:author="Peter Dobson" w:date="2016-04-13T14:41:00Z">
        <w:r w:rsidRPr="000C5AC3" w:rsidDel="000C5AC3">
          <w:rPr>
            <w:rStyle w:val="Hyperlink"/>
            <w:noProof/>
            <w:lang w:val="en-US"/>
          </w:rPr>
          <w:delText>4.2</w:delText>
        </w:r>
        <w:r w:rsidDel="000C5AC3">
          <w:rPr>
            <w:rFonts w:asciiTheme="minorHAnsi" w:eastAsiaTheme="minorEastAsia" w:hAnsiTheme="minorHAnsi" w:cstheme="minorBidi"/>
            <w:bCs w:val="0"/>
            <w:noProof/>
            <w:szCs w:val="22"/>
            <w:lang w:eastAsia="en-GB"/>
          </w:rPr>
          <w:tab/>
        </w:r>
        <w:r w:rsidRPr="000C5AC3" w:rsidDel="000C5AC3">
          <w:rPr>
            <w:rStyle w:val="Hyperlink"/>
            <w:noProof/>
            <w:lang w:val="en-US"/>
          </w:rPr>
          <w:delText>Implementation and In-Service phases</w:delText>
        </w:r>
        <w:r w:rsidDel="000C5AC3">
          <w:rPr>
            <w:noProof/>
            <w:webHidden/>
          </w:rPr>
          <w:tab/>
          <w:delText>10</w:delText>
        </w:r>
      </w:del>
    </w:p>
    <w:p w:rsidR="000C5AC3" w:rsidDel="000C5AC3" w:rsidRDefault="000C5AC3">
      <w:pPr>
        <w:pStyle w:val="TOC2"/>
        <w:rPr>
          <w:del w:id="135" w:author="Peter Dobson" w:date="2016-04-13T14:41:00Z"/>
          <w:rFonts w:asciiTheme="minorHAnsi" w:eastAsiaTheme="minorEastAsia" w:hAnsiTheme="minorHAnsi" w:cstheme="minorBidi"/>
          <w:bCs w:val="0"/>
          <w:noProof/>
          <w:szCs w:val="22"/>
          <w:lang w:eastAsia="en-GB"/>
        </w:rPr>
      </w:pPr>
      <w:del w:id="136" w:author="Peter Dobson" w:date="2016-04-13T14:41:00Z">
        <w:r w:rsidRPr="000C5AC3" w:rsidDel="000C5AC3">
          <w:rPr>
            <w:rStyle w:val="Hyperlink"/>
            <w:noProof/>
            <w:lang w:val="en-US"/>
          </w:rPr>
          <w:delText>4.3</w:delText>
        </w:r>
        <w:r w:rsidDel="000C5AC3">
          <w:rPr>
            <w:rFonts w:asciiTheme="minorHAnsi" w:eastAsiaTheme="minorEastAsia" w:hAnsiTheme="minorHAnsi" w:cstheme="minorBidi"/>
            <w:bCs w:val="0"/>
            <w:noProof/>
            <w:szCs w:val="22"/>
            <w:lang w:eastAsia="en-GB"/>
          </w:rPr>
          <w:tab/>
        </w:r>
        <w:r w:rsidRPr="000C5AC3" w:rsidDel="000C5AC3">
          <w:rPr>
            <w:rStyle w:val="Hyperlink"/>
            <w:noProof/>
            <w:lang w:val="en-US"/>
          </w:rPr>
          <w:delText>Disposal phase</w:delText>
        </w:r>
        <w:r w:rsidDel="000C5AC3">
          <w:rPr>
            <w:noProof/>
            <w:webHidden/>
          </w:rPr>
          <w:tab/>
          <w:delText>10</w:delText>
        </w:r>
      </w:del>
    </w:p>
    <w:p w:rsidR="000C5AC3" w:rsidDel="000C5AC3" w:rsidRDefault="000C5AC3">
      <w:pPr>
        <w:pStyle w:val="TOC4"/>
        <w:rPr>
          <w:del w:id="137" w:author="Peter Dobson" w:date="2016-04-13T14:41:00Z"/>
          <w:rFonts w:asciiTheme="minorHAnsi" w:eastAsiaTheme="minorEastAsia" w:hAnsiTheme="minorHAnsi" w:cstheme="minorBidi"/>
        </w:rPr>
      </w:pPr>
      <w:del w:id="138" w:author="Peter Dobson" w:date="2016-04-13T14:41:00Z">
        <w:r w:rsidRPr="000C5AC3" w:rsidDel="000C5AC3">
          <w:rPr>
            <w:rStyle w:val="Hyperlink"/>
          </w:rPr>
          <w:delText>ANNEX 1</w:delText>
        </w:r>
        <w:r w:rsidDel="000C5AC3">
          <w:rPr>
            <w:rFonts w:asciiTheme="minorHAnsi" w:eastAsiaTheme="minorEastAsia" w:hAnsiTheme="minorHAnsi" w:cstheme="minorBidi"/>
          </w:rPr>
          <w:tab/>
        </w:r>
        <w:r w:rsidRPr="000C5AC3" w:rsidDel="000C5AC3">
          <w:rPr>
            <w:rStyle w:val="Hyperlink"/>
          </w:rPr>
          <w:delText>Solar Photovoltaic Glossary</w:delText>
        </w:r>
        <w:r w:rsidDel="000C5AC3">
          <w:rPr>
            <w:webHidden/>
          </w:rPr>
          <w:tab/>
          <w:delText>11</w:delText>
        </w:r>
      </w:del>
    </w:p>
    <w:p w:rsidR="000C5AC3" w:rsidDel="000C5AC3" w:rsidRDefault="000C5AC3">
      <w:pPr>
        <w:pStyle w:val="TOC1"/>
        <w:rPr>
          <w:del w:id="139" w:author="Peter Dobson" w:date="2016-04-13T14:39:00Z"/>
          <w:rFonts w:asciiTheme="minorHAnsi" w:eastAsiaTheme="minorEastAsia" w:hAnsiTheme="minorHAnsi" w:cstheme="minorBidi"/>
          <w:b w:val="0"/>
          <w:bCs w:val="0"/>
          <w:caps w:val="0"/>
          <w:noProof/>
          <w:szCs w:val="22"/>
          <w:lang w:eastAsia="en-GB"/>
        </w:rPr>
      </w:pPr>
      <w:del w:id="140" w:author="Peter Dobson" w:date="2016-04-13T14:39:00Z">
        <w:r w:rsidDel="000C5AC3">
          <w:rPr>
            <w:noProof/>
            <w:webHidden/>
          </w:rPr>
          <w:tab/>
          <w:delText>1</w:delText>
        </w:r>
      </w:del>
    </w:p>
    <w:p w:rsidR="000C5AC3" w:rsidDel="000C5AC3" w:rsidRDefault="000C5AC3">
      <w:pPr>
        <w:pStyle w:val="TOC1"/>
        <w:rPr>
          <w:del w:id="141" w:author="Peter Dobson" w:date="2016-04-13T14:39:00Z"/>
          <w:rFonts w:asciiTheme="minorHAnsi" w:eastAsiaTheme="minorEastAsia" w:hAnsiTheme="minorHAnsi" w:cstheme="minorBidi"/>
          <w:b w:val="0"/>
          <w:bCs w:val="0"/>
          <w:caps w:val="0"/>
          <w:noProof/>
          <w:szCs w:val="22"/>
          <w:lang w:eastAsia="en-GB"/>
        </w:rPr>
      </w:pPr>
      <w:del w:id="142" w:author="Peter Dobson" w:date="2016-04-13T14:39:00Z">
        <w:r w:rsidRPr="000C5AC3" w:rsidDel="000C5AC3">
          <w:rPr>
            <w:rStyle w:val="Hyperlink"/>
            <w:noProof/>
          </w:rPr>
          <w:delText>Document Revisions</w:delText>
        </w:r>
        <w:r w:rsidDel="000C5AC3">
          <w:rPr>
            <w:noProof/>
            <w:webHidden/>
          </w:rPr>
          <w:tab/>
          <w:delText>2</w:delText>
        </w:r>
      </w:del>
    </w:p>
    <w:p w:rsidR="000C5AC3" w:rsidDel="000C5AC3" w:rsidRDefault="000C5AC3">
      <w:pPr>
        <w:pStyle w:val="TOC1"/>
        <w:rPr>
          <w:del w:id="143" w:author="Peter Dobson" w:date="2016-04-13T14:39:00Z"/>
          <w:rFonts w:asciiTheme="minorHAnsi" w:eastAsiaTheme="minorEastAsia" w:hAnsiTheme="minorHAnsi" w:cstheme="minorBidi"/>
          <w:b w:val="0"/>
          <w:bCs w:val="0"/>
          <w:caps w:val="0"/>
          <w:noProof/>
          <w:szCs w:val="22"/>
          <w:lang w:eastAsia="en-GB"/>
        </w:rPr>
      </w:pPr>
      <w:del w:id="144" w:author="Peter Dobson" w:date="2016-04-13T14:39:00Z">
        <w:r w:rsidRPr="000C5AC3" w:rsidDel="000C5AC3">
          <w:rPr>
            <w:rStyle w:val="Hyperlink"/>
            <w:noProof/>
          </w:rPr>
          <w:delText>Table of Contents</w:delText>
        </w:r>
        <w:r w:rsidDel="000C5AC3">
          <w:rPr>
            <w:noProof/>
            <w:webHidden/>
          </w:rPr>
          <w:tab/>
          <w:delText>3</w:delText>
        </w:r>
      </w:del>
    </w:p>
    <w:p w:rsidR="000C5AC3" w:rsidDel="000C5AC3" w:rsidRDefault="000C5AC3">
      <w:pPr>
        <w:pStyle w:val="TOC1"/>
        <w:rPr>
          <w:del w:id="145" w:author="Peter Dobson" w:date="2016-04-13T14:39:00Z"/>
          <w:rFonts w:asciiTheme="minorHAnsi" w:eastAsiaTheme="minorEastAsia" w:hAnsiTheme="minorHAnsi" w:cstheme="minorBidi"/>
          <w:b w:val="0"/>
          <w:bCs w:val="0"/>
          <w:caps w:val="0"/>
          <w:noProof/>
          <w:szCs w:val="22"/>
          <w:lang w:eastAsia="en-GB"/>
        </w:rPr>
      </w:pPr>
      <w:del w:id="146" w:author="Peter Dobson" w:date="2016-04-13T14:39:00Z">
        <w:r w:rsidRPr="000C5AC3" w:rsidDel="000C5AC3">
          <w:rPr>
            <w:rStyle w:val="Hyperlink"/>
            <w:noProof/>
          </w:rPr>
          <w:delText>Index of Tables</w:delText>
        </w:r>
        <w:r w:rsidDel="000C5AC3">
          <w:rPr>
            <w:noProof/>
            <w:webHidden/>
          </w:rPr>
          <w:tab/>
          <w:delText>3</w:delText>
        </w:r>
      </w:del>
    </w:p>
    <w:p w:rsidR="000C5AC3" w:rsidDel="000C5AC3" w:rsidRDefault="000C5AC3">
      <w:pPr>
        <w:pStyle w:val="TOC1"/>
        <w:rPr>
          <w:del w:id="147" w:author="Peter Dobson" w:date="2016-04-13T14:39:00Z"/>
          <w:rFonts w:asciiTheme="minorHAnsi" w:eastAsiaTheme="minorEastAsia" w:hAnsiTheme="minorHAnsi" w:cstheme="minorBidi"/>
          <w:b w:val="0"/>
          <w:bCs w:val="0"/>
          <w:caps w:val="0"/>
          <w:noProof/>
          <w:szCs w:val="22"/>
          <w:lang w:eastAsia="en-GB"/>
        </w:rPr>
      </w:pPr>
      <w:del w:id="148" w:author="Peter Dobson" w:date="2016-04-13T14:39:00Z">
        <w:r w:rsidRPr="000C5AC3" w:rsidDel="000C5AC3">
          <w:rPr>
            <w:rStyle w:val="Hyperlink"/>
            <w:noProof/>
          </w:rPr>
          <w:delText>Index of Figures</w:delText>
        </w:r>
        <w:r w:rsidDel="000C5AC3">
          <w:rPr>
            <w:noProof/>
            <w:webHidden/>
          </w:rPr>
          <w:tab/>
          <w:delText>3</w:delText>
        </w:r>
      </w:del>
    </w:p>
    <w:p w:rsidR="000C5AC3" w:rsidDel="000C5AC3" w:rsidRDefault="000C5AC3">
      <w:pPr>
        <w:pStyle w:val="TOC1"/>
        <w:rPr>
          <w:del w:id="149" w:author="Peter Dobson" w:date="2016-04-13T14:39:00Z"/>
          <w:rFonts w:asciiTheme="minorHAnsi" w:eastAsiaTheme="minorEastAsia" w:hAnsiTheme="minorHAnsi" w:cstheme="minorBidi"/>
          <w:b w:val="0"/>
          <w:bCs w:val="0"/>
          <w:caps w:val="0"/>
          <w:noProof/>
          <w:szCs w:val="22"/>
          <w:lang w:eastAsia="en-GB"/>
        </w:rPr>
      </w:pPr>
      <w:del w:id="150" w:author="Peter Dobson" w:date="2016-04-13T14:39:00Z">
        <w:r w:rsidRPr="000C5AC3" w:rsidDel="000C5AC3">
          <w:rPr>
            <w:rStyle w:val="Hyperlink"/>
            <w:noProof/>
          </w:rPr>
          <w:delText>1</w:delText>
        </w:r>
        <w:r w:rsidDel="000C5AC3">
          <w:rPr>
            <w:rFonts w:asciiTheme="minorHAnsi" w:eastAsiaTheme="minorEastAsia" w:hAnsiTheme="minorHAnsi" w:cstheme="minorBidi"/>
            <w:b w:val="0"/>
            <w:bCs w:val="0"/>
            <w:caps w:val="0"/>
            <w:noProof/>
            <w:szCs w:val="22"/>
            <w:lang w:eastAsia="en-GB"/>
          </w:rPr>
          <w:tab/>
        </w:r>
        <w:r w:rsidRPr="000C5AC3" w:rsidDel="000C5AC3">
          <w:rPr>
            <w:rStyle w:val="Hyperlink"/>
            <w:noProof/>
          </w:rPr>
          <w:delText>Introduction</w:delText>
        </w:r>
        <w:r w:rsidDel="000C5AC3">
          <w:rPr>
            <w:noProof/>
            <w:webHidden/>
          </w:rPr>
          <w:tab/>
          <w:delText>4</w:delText>
        </w:r>
      </w:del>
    </w:p>
    <w:p w:rsidR="000C5AC3" w:rsidDel="000C5AC3" w:rsidRDefault="000C5AC3">
      <w:pPr>
        <w:pStyle w:val="TOC1"/>
        <w:rPr>
          <w:del w:id="151" w:author="Peter Dobson" w:date="2016-04-13T14:39:00Z"/>
          <w:rFonts w:asciiTheme="minorHAnsi" w:eastAsiaTheme="minorEastAsia" w:hAnsiTheme="minorHAnsi" w:cstheme="minorBidi"/>
          <w:b w:val="0"/>
          <w:bCs w:val="0"/>
          <w:caps w:val="0"/>
          <w:noProof/>
          <w:szCs w:val="22"/>
          <w:lang w:eastAsia="en-GB"/>
        </w:rPr>
      </w:pPr>
      <w:del w:id="152" w:author="Peter Dobson" w:date="2016-04-13T14:39:00Z">
        <w:r w:rsidRPr="000C5AC3" w:rsidDel="000C5AC3">
          <w:rPr>
            <w:rStyle w:val="Hyperlink"/>
            <w:noProof/>
          </w:rPr>
          <w:delText>2</w:delText>
        </w:r>
        <w:r w:rsidDel="000C5AC3">
          <w:rPr>
            <w:rFonts w:asciiTheme="minorHAnsi" w:eastAsiaTheme="minorEastAsia" w:hAnsiTheme="minorHAnsi" w:cstheme="minorBidi"/>
            <w:b w:val="0"/>
            <w:bCs w:val="0"/>
            <w:caps w:val="0"/>
            <w:noProof/>
            <w:szCs w:val="22"/>
            <w:lang w:eastAsia="en-GB"/>
          </w:rPr>
          <w:tab/>
        </w:r>
        <w:r w:rsidRPr="000C5AC3" w:rsidDel="000C5AC3">
          <w:rPr>
            <w:rStyle w:val="Hyperlink"/>
            <w:noProof/>
          </w:rPr>
          <w:delText>How to use this guideline</w:delText>
        </w:r>
        <w:r w:rsidDel="000C5AC3">
          <w:rPr>
            <w:noProof/>
            <w:webHidden/>
          </w:rPr>
          <w:tab/>
          <w:delText>4</w:delText>
        </w:r>
      </w:del>
    </w:p>
    <w:p w:rsidR="000C5AC3" w:rsidDel="000C5AC3" w:rsidRDefault="000C5AC3">
      <w:pPr>
        <w:pStyle w:val="TOC2"/>
        <w:rPr>
          <w:del w:id="153" w:author="Peter Dobson" w:date="2016-04-13T14:39:00Z"/>
          <w:rFonts w:asciiTheme="minorHAnsi" w:eastAsiaTheme="minorEastAsia" w:hAnsiTheme="minorHAnsi" w:cstheme="minorBidi"/>
          <w:bCs w:val="0"/>
          <w:noProof/>
          <w:szCs w:val="22"/>
          <w:lang w:eastAsia="en-GB"/>
        </w:rPr>
      </w:pPr>
      <w:del w:id="154" w:author="Peter Dobson" w:date="2016-04-13T14:39:00Z">
        <w:r w:rsidRPr="000C5AC3" w:rsidDel="000C5AC3">
          <w:rPr>
            <w:rStyle w:val="Hyperlink"/>
            <w:noProof/>
          </w:rPr>
          <w:delText>2.1</w:delText>
        </w:r>
        <w:r w:rsidDel="000C5AC3">
          <w:rPr>
            <w:rFonts w:asciiTheme="minorHAnsi" w:eastAsiaTheme="minorEastAsia" w:hAnsiTheme="minorHAnsi" w:cstheme="minorBidi"/>
            <w:bCs w:val="0"/>
            <w:noProof/>
            <w:szCs w:val="22"/>
            <w:lang w:eastAsia="en-GB"/>
          </w:rPr>
          <w:tab/>
        </w:r>
        <w:r w:rsidRPr="000C5AC3" w:rsidDel="000C5AC3">
          <w:rPr>
            <w:rStyle w:val="Hyperlink"/>
            <w:noProof/>
          </w:rPr>
          <w:delText>Scope</w:delText>
        </w:r>
        <w:r w:rsidDel="000C5AC3">
          <w:rPr>
            <w:noProof/>
            <w:webHidden/>
          </w:rPr>
          <w:tab/>
          <w:delText>4</w:delText>
        </w:r>
      </w:del>
    </w:p>
    <w:p w:rsidR="000C5AC3" w:rsidDel="000C5AC3" w:rsidRDefault="000C5AC3">
      <w:pPr>
        <w:pStyle w:val="TOC2"/>
        <w:rPr>
          <w:del w:id="155" w:author="Peter Dobson" w:date="2016-04-13T14:39:00Z"/>
          <w:rFonts w:asciiTheme="minorHAnsi" w:eastAsiaTheme="minorEastAsia" w:hAnsiTheme="minorHAnsi" w:cstheme="minorBidi"/>
          <w:bCs w:val="0"/>
          <w:noProof/>
          <w:szCs w:val="22"/>
          <w:lang w:eastAsia="en-GB"/>
        </w:rPr>
      </w:pPr>
      <w:del w:id="156" w:author="Peter Dobson" w:date="2016-04-13T14:39:00Z">
        <w:r w:rsidRPr="000C5AC3" w:rsidDel="000C5AC3">
          <w:rPr>
            <w:rStyle w:val="Hyperlink"/>
            <w:noProof/>
          </w:rPr>
          <w:delText>2.2</w:delText>
        </w:r>
        <w:r w:rsidDel="000C5AC3">
          <w:rPr>
            <w:rFonts w:asciiTheme="minorHAnsi" w:eastAsiaTheme="minorEastAsia" w:hAnsiTheme="minorHAnsi" w:cstheme="minorBidi"/>
            <w:bCs w:val="0"/>
            <w:noProof/>
            <w:szCs w:val="22"/>
            <w:lang w:eastAsia="en-GB"/>
          </w:rPr>
          <w:tab/>
        </w:r>
        <w:r w:rsidRPr="000C5AC3" w:rsidDel="000C5AC3">
          <w:rPr>
            <w:rStyle w:val="Hyperlink"/>
            <w:noProof/>
          </w:rPr>
          <w:delText>Application of the 1067 Guideline</w:delText>
        </w:r>
        <w:r w:rsidDel="000C5AC3">
          <w:rPr>
            <w:noProof/>
            <w:webHidden/>
          </w:rPr>
          <w:tab/>
          <w:delText>5</w:delText>
        </w:r>
      </w:del>
    </w:p>
    <w:p w:rsidR="000C5AC3" w:rsidDel="000C5AC3" w:rsidRDefault="000C5AC3">
      <w:pPr>
        <w:pStyle w:val="TOC1"/>
        <w:rPr>
          <w:del w:id="157" w:author="Peter Dobson" w:date="2016-04-13T14:39:00Z"/>
          <w:rFonts w:asciiTheme="minorHAnsi" w:eastAsiaTheme="minorEastAsia" w:hAnsiTheme="minorHAnsi" w:cstheme="minorBidi"/>
          <w:b w:val="0"/>
          <w:bCs w:val="0"/>
          <w:caps w:val="0"/>
          <w:noProof/>
          <w:szCs w:val="22"/>
          <w:lang w:eastAsia="en-GB"/>
        </w:rPr>
      </w:pPr>
      <w:del w:id="158" w:author="Peter Dobson" w:date="2016-04-13T14:39:00Z">
        <w:r w:rsidRPr="000C5AC3" w:rsidDel="000C5AC3">
          <w:rPr>
            <w:rStyle w:val="Hyperlink"/>
            <w:noProof/>
          </w:rPr>
          <w:delText>3</w:delText>
        </w:r>
        <w:r w:rsidDel="000C5AC3">
          <w:rPr>
            <w:rFonts w:asciiTheme="minorHAnsi" w:eastAsiaTheme="minorEastAsia" w:hAnsiTheme="minorHAnsi" w:cstheme="minorBidi"/>
            <w:b w:val="0"/>
            <w:bCs w:val="0"/>
            <w:caps w:val="0"/>
            <w:noProof/>
            <w:szCs w:val="22"/>
            <w:lang w:eastAsia="en-GB"/>
          </w:rPr>
          <w:tab/>
        </w:r>
        <w:r w:rsidRPr="000C5AC3" w:rsidDel="000C5AC3">
          <w:rPr>
            <w:rStyle w:val="Hyperlink"/>
            <w:noProof/>
          </w:rPr>
          <w:delText>Selection of Power Systems and Energy Storage</w:delText>
        </w:r>
        <w:r w:rsidDel="000C5AC3">
          <w:rPr>
            <w:noProof/>
            <w:webHidden/>
          </w:rPr>
          <w:tab/>
          <w:delText>6</w:delText>
        </w:r>
      </w:del>
    </w:p>
    <w:p w:rsidR="000C5AC3" w:rsidDel="000C5AC3" w:rsidRDefault="000C5AC3">
      <w:pPr>
        <w:pStyle w:val="TOC2"/>
        <w:rPr>
          <w:del w:id="159" w:author="Peter Dobson" w:date="2016-04-13T14:39:00Z"/>
          <w:rFonts w:asciiTheme="minorHAnsi" w:eastAsiaTheme="minorEastAsia" w:hAnsiTheme="minorHAnsi" w:cstheme="minorBidi"/>
          <w:bCs w:val="0"/>
          <w:noProof/>
          <w:szCs w:val="22"/>
          <w:lang w:eastAsia="en-GB"/>
        </w:rPr>
      </w:pPr>
      <w:del w:id="160" w:author="Peter Dobson" w:date="2016-04-13T14:39:00Z">
        <w:r w:rsidRPr="000C5AC3" w:rsidDel="000C5AC3">
          <w:rPr>
            <w:rStyle w:val="Hyperlink"/>
            <w:noProof/>
          </w:rPr>
          <w:delText>3.1</w:delText>
        </w:r>
        <w:r w:rsidDel="000C5AC3">
          <w:rPr>
            <w:rFonts w:asciiTheme="minorHAnsi" w:eastAsiaTheme="minorEastAsia" w:hAnsiTheme="minorHAnsi" w:cstheme="minorBidi"/>
            <w:bCs w:val="0"/>
            <w:noProof/>
            <w:szCs w:val="22"/>
            <w:lang w:eastAsia="en-GB"/>
          </w:rPr>
          <w:tab/>
        </w:r>
        <w:r w:rsidRPr="000C5AC3" w:rsidDel="000C5AC3">
          <w:rPr>
            <w:rStyle w:val="Hyperlink"/>
            <w:noProof/>
          </w:rPr>
          <w:delText>General</w:delText>
        </w:r>
        <w:r w:rsidDel="000C5AC3">
          <w:rPr>
            <w:noProof/>
            <w:webHidden/>
          </w:rPr>
          <w:tab/>
          <w:delText>6</w:delText>
        </w:r>
      </w:del>
    </w:p>
    <w:p w:rsidR="000C5AC3" w:rsidDel="000C5AC3" w:rsidRDefault="000C5AC3">
      <w:pPr>
        <w:pStyle w:val="TOC2"/>
        <w:rPr>
          <w:del w:id="161" w:author="Peter Dobson" w:date="2016-04-13T14:39:00Z"/>
          <w:rFonts w:asciiTheme="minorHAnsi" w:eastAsiaTheme="minorEastAsia" w:hAnsiTheme="minorHAnsi" w:cstheme="minorBidi"/>
          <w:bCs w:val="0"/>
          <w:noProof/>
          <w:szCs w:val="22"/>
          <w:lang w:eastAsia="en-GB"/>
        </w:rPr>
      </w:pPr>
      <w:del w:id="162" w:author="Peter Dobson" w:date="2016-04-13T14:39:00Z">
        <w:r w:rsidRPr="000C5AC3" w:rsidDel="000C5AC3">
          <w:rPr>
            <w:rStyle w:val="Hyperlink"/>
            <w:noProof/>
          </w:rPr>
          <w:delText>3.2</w:delText>
        </w:r>
        <w:r w:rsidDel="000C5AC3">
          <w:rPr>
            <w:rFonts w:asciiTheme="minorHAnsi" w:eastAsiaTheme="minorEastAsia" w:hAnsiTheme="minorHAnsi" w:cstheme="minorBidi"/>
            <w:bCs w:val="0"/>
            <w:noProof/>
            <w:szCs w:val="22"/>
            <w:lang w:eastAsia="en-GB"/>
          </w:rPr>
          <w:tab/>
        </w:r>
        <w:r w:rsidRPr="000C5AC3" w:rsidDel="000C5AC3">
          <w:rPr>
            <w:rStyle w:val="Hyperlink"/>
            <w:noProof/>
          </w:rPr>
          <w:delText>Guidance on Power Sources</w:delText>
        </w:r>
        <w:r w:rsidDel="000C5AC3">
          <w:rPr>
            <w:noProof/>
            <w:webHidden/>
          </w:rPr>
          <w:tab/>
          <w:delText>6</w:delText>
        </w:r>
      </w:del>
    </w:p>
    <w:p w:rsidR="000C5AC3" w:rsidDel="000C5AC3" w:rsidRDefault="000C5AC3">
      <w:pPr>
        <w:pStyle w:val="TOC2"/>
        <w:rPr>
          <w:del w:id="163" w:author="Peter Dobson" w:date="2016-04-13T14:39:00Z"/>
          <w:rFonts w:asciiTheme="minorHAnsi" w:eastAsiaTheme="minorEastAsia" w:hAnsiTheme="minorHAnsi" w:cstheme="minorBidi"/>
          <w:bCs w:val="0"/>
          <w:noProof/>
          <w:szCs w:val="22"/>
          <w:lang w:eastAsia="en-GB"/>
        </w:rPr>
      </w:pPr>
      <w:del w:id="164" w:author="Peter Dobson" w:date="2016-04-13T14:39:00Z">
        <w:r w:rsidRPr="000C5AC3" w:rsidDel="000C5AC3">
          <w:rPr>
            <w:rStyle w:val="Hyperlink"/>
            <w:noProof/>
          </w:rPr>
          <w:delText>3.3</w:delText>
        </w:r>
        <w:r w:rsidDel="000C5AC3">
          <w:rPr>
            <w:rFonts w:asciiTheme="minorHAnsi" w:eastAsiaTheme="minorEastAsia" w:hAnsiTheme="minorHAnsi" w:cstheme="minorBidi"/>
            <w:bCs w:val="0"/>
            <w:noProof/>
            <w:szCs w:val="22"/>
            <w:lang w:eastAsia="en-GB"/>
          </w:rPr>
          <w:tab/>
        </w:r>
        <w:r w:rsidRPr="000C5AC3" w:rsidDel="000C5AC3">
          <w:rPr>
            <w:rStyle w:val="Hyperlink"/>
            <w:noProof/>
          </w:rPr>
          <w:delText>Redundancy and Autonomy</w:delText>
        </w:r>
        <w:r w:rsidDel="000C5AC3">
          <w:rPr>
            <w:noProof/>
            <w:webHidden/>
          </w:rPr>
          <w:tab/>
          <w:delText>9</w:delText>
        </w:r>
      </w:del>
    </w:p>
    <w:p w:rsidR="000C5AC3" w:rsidDel="000C5AC3" w:rsidRDefault="000C5AC3">
      <w:pPr>
        <w:pStyle w:val="TOC2"/>
        <w:rPr>
          <w:del w:id="165" w:author="Peter Dobson" w:date="2016-04-13T14:39:00Z"/>
          <w:rFonts w:asciiTheme="minorHAnsi" w:eastAsiaTheme="minorEastAsia" w:hAnsiTheme="minorHAnsi" w:cstheme="minorBidi"/>
          <w:bCs w:val="0"/>
          <w:noProof/>
          <w:szCs w:val="22"/>
          <w:lang w:eastAsia="en-GB"/>
        </w:rPr>
      </w:pPr>
      <w:del w:id="166" w:author="Peter Dobson" w:date="2016-04-13T14:39:00Z">
        <w:r w:rsidRPr="000C5AC3" w:rsidDel="000C5AC3">
          <w:rPr>
            <w:rStyle w:val="Hyperlink"/>
            <w:noProof/>
          </w:rPr>
          <w:delText>3.4</w:delText>
        </w:r>
        <w:r w:rsidDel="000C5AC3">
          <w:rPr>
            <w:rFonts w:asciiTheme="minorHAnsi" w:eastAsiaTheme="minorEastAsia" w:hAnsiTheme="minorHAnsi" w:cstheme="minorBidi"/>
            <w:bCs w:val="0"/>
            <w:noProof/>
            <w:szCs w:val="22"/>
            <w:lang w:eastAsia="en-GB"/>
          </w:rPr>
          <w:tab/>
        </w:r>
        <w:r w:rsidRPr="000C5AC3" w:rsidDel="000C5AC3">
          <w:rPr>
            <w:rStyle w:val="Hyperlink"/>
            <w:noProof/>
          </w:rPr>
          <w:delText>User Requirements</w:delText>
        </w:r>
        <w:r w:rsidDel="000C5AC3">
          <w:rPr>
            <w:noProof/>
            <w:webHidden/>
          </w:rPr>
          <w:tab/>
          <w:delText>9</w:delText>
        </w:r>
      </w:del>
    </w:p>
    <w:p w:rsidR="000C5AC3" w:rsidDel="000C5AC3" w:rsidRDefault="000C5AC3">
      <w:pPr>
        <w:pStyle w:val="TOC2"/>
        <w:rPr>
          <w:del w:id="167" w:author="Peter Dobson" w:date="2016-04-13T14:39:00Z"/>
          <w:rFonts w:asciiTheme="minorHAnsi" w:eastAsiaTheme="minorEastAsia" w:hAnsiTheme="minorHAnsi" w:cstheme="minorBidi"/>
          <w:bCs w:val="0"/>
          <w:noProof/>
          <w:szCs w:val="22"/>
          <w:lang w:eastAsia="en-GB"/>
        </w:rPr>
      </w:pPr>
      <w:del w:id="168" w:author="Peter Dobson" w:date="2016-04-13T14:39:00Z">
        <w:r w:rsidRPr="000C5AC3" w:rsidDel="000C5AC3">
          <w:rPr>
            <w:rStyle w:val="Hyperlink"/>
            <w:noProof/>
          </w:rPr>
          <w:delText>3.5</w:delText>
        </w:r>
        <w:r w:rsidDel="000C5AC3">
          <w:rPr>
            <w:rFonts w:asciiTheme="minorHAnsi" w:eastAsiaTheme="minorEastAsia" w:hAnsiTheme="minorHAnsi" w:cstheme="minorBidi"/>
            <w:bCs w:val="0"/>
            <w:noProof/>
            <w:szCs w:val="22"/>
            <w:lang w:eastAsia="en-GB"/>
          </w:rPr>
          <w:tab/>
        </w:r>
        <w:r w:rsidRPr="000C5AC3" w:rsidDel="000C5AC3">
          <w:rPr>
            <w:rStyle w:val="Hyperlink"/>
            <w:noProof/>
          </w:rPr>
          <w:delText>Automation</w:delText>
        </w:r>
        <w:r w:rsidDel="000C5AC3">
          <w:rPr>
            <w:noProof/>
            <w:webHidden/>
          </w:rPr>
          <w:tab/>
          <w:delText>9</w:delText>
        </w:r>
      </w:del>
    </w:p>
    <w:p w:rsidR="000C5AC3" w:rsidDel="000C5AC3" w:rsidRDefault="000C5AC3">
      <w:pPr>
        <w:pStyle w:val="TOC3"/>
        <w:rPr>
          <w:del w:id="169" w:author="Peter Dobson" w:date="2016-04-13T14:39:00Z"/>
          <w:rFonts w:asciiTheme="minorHAnsi" w:eastAsiaTheme="minorEastAsia" w:hAnsiTheme="minorHAnsi" w:cstheme="minorBidi"/>
          <w:noProof/>
          <w:sz w:val="22"/>
          <w:szCs w:val="22"/>
          <w:lang w:eastAsia="en-GB"/>
        </w:rPr>
      </w:pPr>
      <w:del w:id="170" w:author="Peter Dobson" w:date="2016-04-13T14:39:00Z">
        <w:r w:rsidRPr="000C5AC3" w:rsidDel="000C5AC3">
          <w:rPr>
            <w:rStyle w:val="Hyperlink"/>
            <w:noProof/>
          </w:rPr>
          <w:delText>3.5.1</w:delText>
        </w:r>
        <w:r w:rsidDel="000C5AC3">
          <w:rPr>
            <w:rFonts w:asciiTheme="minorHAnsi" w:eastAsiaTheme="minorEastAsia" w:hAnsiTheme="minorHAnsi" w:cstheme="minorBidi"/>
            <w:noProof/>
            <w:sz w:val="22"/>
            <w:szCs w:val="22"/>
            <w:lang w:eastAsia="en-GB"/>
          </w:rPr>
          <w:tab/>
        </w:r>
        <w:r w:rsidRPr="000C5AC3" w:rsidDel="000C5AC3">
          <w:rPr>
            <w:rStyle w:val="Hyperlink"/>
            <w:noProof/>
          </w:rPr>
          <w:delText>Disadvantages</w:delText>
        </w:r>
        <w:r w:rsidDel="000C5AC3">
          <w:rPr>
            <w:noProof/>
            <w:webHidden/>
          </w:rPr>
          <w:tab/>
          <w:delText>9</w:delText>
        </w:r>
      </w:del>
    </w:p>
    <w:p w:rsidR="000C5AC3" w:rsidDel="000C5AC3" w:rsidRDefault="000C5AC3">
      <w:pPr>
        <w:pStyle w:val="TOC1"/>
        <w:rPr>
          <w:del w:id="171" w:author="Peter Dobson" w:date="2016-04-13T14:39:00Z"/>
          <w:rFonts w:asciiTheme="minorHAnsi" w:eastAsiaTheme="minorEastAsia" w:hAnsiTheme="minorHAnsi" w:cstheme="minorBidi"/>
          <w:b w:val="0"/>
          <w:bCs w:val="0"/>
          <w:caps w:val="0"/>
          <w:noProof/>
          <w:szCs w:val="22"/>
          <w:lang w:eastAsia="en-GB"/>
        </w:rPr>
      </w:pPr>
      <w:del w:id="172" w:author="Peter Dobson" w:date="2016-04-13T14:39:00Z">
        <w:r w:rsidRPr="000C5AC3" w:rsidDel="000C5AC3">
          <w:rPr>
            <w:rStyle w:val="Hyperlink"/>
            <w:noProof/>
          </w:rPr>
          <w:delText>4</w:delText>
        </w:r>
        <w:r w:rsidDel="000C5AC3">
          <w:rPr>
            <w:rFonts w:asciiTheme="minorHAnsi" w:eastAsiaTheme="minorEastAsia" w:hAnsiTheme="minorHAnsi" w:cstheme="minorBidi"/>
            <w:b w:val="0"/>
            <w:bCs w:val="0"/>
            <w:caps w:val="0"/>
            <w:noProof/>
            <w:szCs w:val="22"/>
            <w:lang w:eastAsia="en-GB"/>
          </w:rPr>
          <w:tab/>
        </w:r>
        <w:r w:rsidRPr="000C5AC3" w:rsidDel="000C5AC3">
          <w:rPr>
            <w:rStyle w:val="Hyperlink"/>
            <w:noProof/>
          </w:rPr>
          <w:delText>Life Cycle Management Considerations</w:delText>
        </w:r>
        <w:r w:rsidDel="000C5AC3">
          <w:rPr>
            <w:noProof/>
            <w:webHidden/>
          </w:rPr>
          <w:tab/>
          <w:delText>9</w:delText>
        </w:r>
      </w:del>
    </w:p>
    <w:p w:rsidR="000C5AC3" w:rsidDel="000C5AC3" w:rsidRDefault="000C5AC3">
      <w:pPr>
        <w:pStyle w:val="TOC2"/>
        <w:rPr>
          <w:del w:id="173" w:author="Peter Dobson" w:date="2016-04-13T14:39:00Z"/>
          <w:rFonts w:asciiTheme="minorHAnsi" w:eastAsiaTheme="minorEastAsia" w:hAnsiTheme="minorHAnsi" w:cstheme="minorBidi"/>
          <w:bCs w:val="0"/>
          <w:noProof/>
          <w:szCs w:val="22"/>
          <w:lang w:eastAsia="en-GB"/>
        </w:rPr>
      </w:pPr>
      <w:del w:id="174" w:author="Peter Dobson" w:date="2016-04-13T14:39:00Z">
        <w:r w:rsidRPr="000C5AC3" w:rsidDel="000C5AC3">
          <w:rPr>
            <w:rStyle w:val="Hyperlink"/>
            <w:noProof/>
          </w:rPr>
          <w:delText>4.1</w:delText>
        </w:r>
        <w:r w:rsidDel="000C5AC3">
          <w:rPr>
            <w:rFonts w:asciiTheme="minorHAnsi" w:eastAsiaTheme="minorEastAsia" w:hAnsiTheme="minorHAnsi" w:cstheme="minorBidi"/>
            <w:bCs w:val="0"/>
            <w:noProof/>
            <w:szCs w:val="22"/>
            <w:lang w:eastAsia="en-GB"/>
          </w:rPr>
          <w:tab/>
        </w:r>
        <w:r w:rsidRPr="000C5AC3" w:rsidDel="000C5AC3">
          <w:rPr>
            <w:rStyle w:val="Hyperlink"/>
            <w:noProof/>
          </w:rPr>
          <w:delText>Initiation</w:delText>
        </w:r>
        <w:r w:rsidRPr="000C5AC3" w:rsidDel="000C5AC3">
          <w:rPr>
            <w:rStyle w:val="Hyperlink"/>
            <w:noProof/>
            <w:lang w:val="en-US"/>
          </w:rPr>
          <w:delText xml:space="preserve"> phase</w:delText>
        </w:r>
        <w:r w:rsidDel="000C5AC3">
          <w:rPr>
            <w:noProof/>
            <w:webHidden/>
          </w:rPr>
          <w:tab/>
          <w:delText>9</w:delText>
        </w:r>
      </w:del>
    </w:p>
    <w:p w:rsidR="000C5AC3" w:rsidDel="000C5AC3" w:rsidRDefault="000C5AC3">
      <w:pPr>
        <w:pStyle w:val="TOC3"/>
        <w:rPr>
          <w:del w:id="175" w:author="Peter Dobson" w:date="2016-04-13T14:39:00Z"/>
          <w:rFonts w:asciiTheme="minorHAnsi" w:eastAsiaTheme="minorEastAsia" w:hAnsiTheme="minorHAnsi" w:cstheme="minorBidi"/>
          <w:noProof/>
          <w:sz w:val="22"/>
          <w:szCs w:val="22"/>
          <w:lang w:eastAsia="en-GB"/>
        </w:rPr>
      </w:pPr>
      <w:del w:id="176" w:author="Peter Dobson" w:date="2016-04-13T14:39:00Z">
        <w:r w:rsidRPr="000C5AC3" w:rsidDel="000C5AC3">
          <w:rPr>
            <w:rStyle w:val="Hyperlink"/>
            <w:noProof/>
          </w:rPr>
          <w:delText>4.1.1</w:delText>
        </w:r>
        <w:r w:rsidDel="000C5AC3">
          <w:rPr>
            <w:rFonts w:asciiTheme="minorHAnsi" w:eastAsiaTheme="minorEastAsia" w:hAnsiTheme="minorHAnsi" w:cstheme="minorBidi"/>
            <w:noProof/>
            <w:sz w:val="22"/>
            <w:szCs w:val="22"/>
            <w:lang w:eastAsia="en-GB"/>
          </w:rPr>
          <w:tab/>
        </w:r>
        <w:r w:rsidRPr="000C5AC3" w:rsidDel="000C5AC3">
          <w:rPr>
            <w:rStyle w:val="Hyperlink"/>
            <w:noProof/>
          </w:rPr>
          <w:delText>Capturing the Mariners Requirements</w:delText>
        </w:r>
        <w:r w:rsidDel="000C5AC3">
          <w:rPr>
            <w:noProof/>
            <w:webHidden/>
          </w:rPr>
          <w:tab/>
          <w:delText>9</w:delText>
        </w:r>
      </w:del>
    </w:p>
    <w:p w:rsidR="000C5AC3" w:rsidDel="000C5AC3" w:rsidRDefault="000C5AC3">
      <w:pPr>
        <w:pStyle w:val="TOC3"/>
        <w:rPr>
          <w:del w:id="177" w:author="Peter Dobson" w:date="2016-04-13T14:39:00Z"/>
          <w:rFonts w:asciiTheme="minorHAnsi" w:eastAsiaTheme="minorEastAsia" w:hAnsiTheme="minorHAnsi" w:cstheme="minorBidi"/>
          <w:noProof/>
          <w:sz w:val="22"/>
          <w:szCs w:val="22"/>
          <w:lang w:eastAsia="en-GB"/>
        </w:rPr>
      </w:pPr>
      <w:del w:id="178" w:author="Peter Dobson" w:date="2016-04-13T14:39:00Z">
        <w:r w:rsidRPr="000C5AC3" w:rsidDel="000C5AC3">
          <w:rPr>
            <w:rStyle w:val="Hyperlink"/>
            <w:noProof/>
          </w:rPr>
          <w:delText>4.1.2</w:delText>
        </w:r>
        <w:r w:rsidDel="000C5AC3">
          <w:rPr>
            <w:rFonts w:asciiTheme="minorHAnsi" w:eastAsiaTheme="minorEastAsia" w:hAnsiTheme="minorHAnsi" w:cstheme="minorBidi"/>
            <w:noProof/>
            <w:sz w:val="22"/>
            <w:szCs w:val="22"/>
            <w:lang w:eastAsia="en-GB"/>
          </w:rPr>
          <w:tab/>
        </w:r>
        <w:r w:rsidRPr="000C5AC3" w:rsidDel="000C5AC3">
          <w:rPr>
            <w:rStyle w:val="Hyperlink"/>
            <w:noProof/>
          </w:rPr>
          <w:delText>Consideration of Design Options</w:delText>
        </w:r>
        <w:r w:rsidDel="000C5AC3">
          <w:rPr>
            <w:noProof/>
            <w:webHidden/>
          </w:rPr>
          <w:tab/>
          <w:delText>9</w:delText>
        </w:r>
      </w:del>
    </w:p>
    <w:p w:rsidR="000C5AC3" w:rsidDel="000C5AC3" w:rsidRDefault="000C5AC3">
      <w:pPr>
        <w:pStyle w:val="TOC3"/>
        <w:rPr>
          <w:del w:id="179" w:author="Peter Dobson" w:date="2016-04-13T14:39:00Z"/>
          <w:rFonts w:asciiTheme="minorHAnsi" w:eastAsiaTheme="minorEastAsia" w:hAnsiTheme="minorHAnsi" w:cstheme="minorBidi"/>
          <w:noProof/>
          <w:sz w:val="22"/>
          <w:szCs w:val="22"/>
          <w:lang w:eastAsia="en-GB"/>
        </w:rPr>
      </w:pPr>
      <w:del w:id="180" w:author="Peter Dobson" w:date="2016-04-13T14:39:00Z">
        <w:r w:rsidRPr="000C5AC3" w:rsidDel="000C5AC3">
          <w:rPr>
            <w:rStyle w:val="Hyperlink"/>
            <w:noProof/>
          </w:rPr>
          <w:delText>4.1.3</w:delText>
        </w:r>
        <w:r w:rsidDel="000C5AC3">
          <w:rPr>
            <w:rFonts w:asciiTheme="minorHAnsi" w:eastAsiaTheme="minorEastAsia" w:hAnsiTheme="minorHAnsi" w:cstheme="minorBidi"/>
            <w:noProof/>
            <w:sz w:val="22"/>
            <w:szCs w:val="22"/>
            <w:lang w:eastAsia="en-GB"/>
          </w:rPr>
          <w:tab/>
        </w:r>
        <w:r w:rsidRPr="000C5AC3" w:rsidDel="000C5AC3">
          <w:rPr>
            <w:rStyle w:val="Hyperlink"/>
            <w:noProof/>
          </w:rPr>
          <w:delText>Heritage</w:delText>
        </w:r>
        <w:r w:rsidDel="000C5AC3">
          <w:rPr>
            <w:noProof/>
            <w:webHidden/>
          </w:rPr>
          <w:tab/>
          <w:delText>10</w:delText>
        </w:r>
      </w:del>
    </w:p>
    <w:p w:rsidR="000C5AC3" w:rsidDel="000C5AC3" w:rsidRDefault="000C5AC3">
      <w:pPr>
        <w:pStyle w:val="TOC3"/>
        <w:rPr>
          <w:del w:id="181" w:author="Peter Dobson" w:date="2016-04-13T14:39:00Z"/>
          <w:rFonts w:asciiTheme="minorHAnsi" w:eastAsiaTheme="minorEastAsia" w:hAnsiTheme="minorHAnsi" w:cstheme="minorBidi"/>
          <w:noProof/>
          <w:sz w:val="22"/>
          <w:szCs w:val="22"/>
          <w:lang w:eastAsia="en-GB"/>
        </w:rPr>
      </w:pPr>
      <w:del w:id="182" w:author="Peter Dobson" w:date="2016-04-13T14:39:00Z">
        <w:r w:rsidRPr="000C5AC3" w:rsidDel="000C5AC3">
          <w:rPr>
            <w:rStyle w:val="Hyperlink"/>
            <w:noProof/>
          </w:rPr>
          <w:delText>4.1.4</w:delText>
        </w:r>
        <w:r w:rsidDel="000C5AC3">
          <w:rPr>
            <w:rFonts w:asciiTheme="minorHAnsi" w:eastAsiaTheme="minorEastAsia" w:hAnsiTheme="minorHAnsi" w:cstheme="minorBidi"/>
            <w:noProof/>
            <w:sz w:val="22"/>
            <w:szCs w:val="22"/>
            <w:lang w:eastAsia="en-GB"/>
          </w:rPr>
          <w:tab/>
        </w:r>
        <w:r w:rsidRPr="000C5AC3" w:rsidDel="000C5AC3">
          <w:rPr>
            <w:rStyle w:val="Hyperlink"/>
            <w:noProof/>
          </w:rPr>
          <w:delText>Design life</w:delText>
        </w:r>
        <w:r w:rsidDel="000C5AC3">
          <w:rPr>
            <w:noProof/>
            <w:webHidden/>
          </w:rPr>
          <w:tab/>
          <w:delText>10</w:delText>
        </w:r>
      </w:del>
    </w:p>
    <w:p w:rsidR="000C5AC3" w:rsidDel="000C5AC3" w:rsidRDefault="000C5AC3">
      <w:pPr>
        <w:pStyle w:val="TOC2"/>
        <w:rPr>
          <w:del w:id="183" w:author="Peter Dobson" w:date="2016-04-13T14:39:00Z"/>
          <w:rFonts w:asciiTheme="minorHAnsi" w:eastAsiaTheme="minorEastAsia" w:hAnsiTheme="minorHAnsi" w:cstheme="minorBidi"/>
          <w:bCs w:val="0"/>
          <w:noProof/>
          <w:szCs w:val="22"/>
          <w:lang w:eastAsia="en-GB"/>
        </w:rPr>
      </w:pPr>
      <w:del w:id="184" w:author="Peter Dobson" w:date="2016-04-13T14:39:00Z">
        <w:r w:rsidRPr="000C5AC3" w:rsidDel="000C5AC3">
          <w:rPr>
            <w:rStyle w:val="Hyperlink"/>
            <w:noProof/>
            <w:lang w:val="en-US"/>
          </w:rPr>
          <w:delText>4.2</w:delText>
        </w:r>
        <w:r w:rsidDel="000C5AC3">
          <w:rPr>
            <w:rFonts w:asciiTheme="minorHAnsi" w:eastAsiaTheme="minorEastAsia" w:hAnsiTheme="minorHAnsi" w:cstheme="minorBidi"/>
            <w:bCs w:val="0"/>
            <w:noProof/>
            <w:szCs w:val="22"/>
            <w:lang w:eastAsia="en-GB"/>
          </w:rPr>
          <w:tab/>
        </w:r>
        <w:r w:rsidRPr="000C5AC3" w:rsidDel="000C5AC3">
          <w:rPr>
            <w:rStyle w:val="Hyperlink"/>
            <w:noProof/>
            <w:lang w:val="en-US"/>
          </w:rPr>
          <w:delText>Implementation and In-Service phases</w:delText>
        </w:r>
        <w:r w:rsidDel="000C5AC3">
          <w:rPr>
            <w:noProof/>
            <w:webHidden/>
          </w:rPr>
          <w:tab/>
          <w:delText>10</w:delText>
        </w:r>
      </w:del>
    </w:p>
    <w:p w:rsidR="000C5AC3" w:rsidDel="000C5AC3" w:rsidRDefault="000C5AC3">
      <w:pPr>
        <w:pStyle w:val="TOC2"/>
        <w:rPr>
          <w:del w:id="185" w:author="Peter Dobson" w:date="2016-04-13T14:39:00Z"/>
          <w:rFonts w:asciiTheme="minorHAnsi" w:eastAsiaTheme="minorEastAsia" w:hAnsiTheme="minorHAnsi" w:cstheme="minorBidi"/>
          <w:bCs w:val="0"/>
          <w:noProof/>
          <w:szCs w:val="22"/>
          <w:lang w:eastAsia="en-GB"/>
        </w:rPr>
      </w:pPr>
      <w:del w:id="186" w:author="Peter Dobson" w:date="2016-04-13T14:39:00Z">
        <w:r w:rsidRPr="000C5AC3" w:rsidDel="000C5AC3">
          <w:rPr>
            <w:rStyle w:val="Hyperlink"/>
            <w:noProof/>
            <w:lang w:val="en-US"/>
          </w:rPr>
          <w:delText>4.3</w:delText>
        </w:r>
        <w:r w:rsidDel="000C5AC3">
          <w:rPr>
            <w:rFonts w:asciiTheme="minorHAnsi" w:eastAsiaTheme="minorEastAsia" w:hAnsiTheme="minorHAnsi" w:cstheme="minorBidi"/>
            <w:bCs w:val="0"/>
            <w:noProof/>
            <w:szCs w:val="22"/>
            <w:lang w:eastAsia="en-GB"/>
          </w:rPr>
          <w:tab/>
        </w:r>
        <w:r w:rsidRPr="000C5AC3" w:rsidDel="000C5AC3">
          <w:rPr>
            <w:rStyle w:val="Hyperlink"/>
            <w:noProof/>
            <w:lang w:val="en-US"/>
          </w:rPr>
          <w:delText>Disposal phase</w:delText>
        </w:r>
        <w:r w:rsidDel="000C5AC3">
          <w:rPr>
            <w:noProof/>
            <w:webHidden/>
          </w:rPr>
          <w:tab/>
          <w:delText>10</w:delText>
        </w:r>
      </w:del>
    </w:p>
    <w:p w:rsidR="000C5AC3" w:rsidDel="000C5AC3" w:rsidRDefault="000C5AC3">
      <w:pPr>
        <w:pStyle w:val="TOC4"/>
        <w:rPr>
          <w:del w:id="187" w:author="Peter Dobson" w:date="2016-04-13T14:39:00Z"/>
          <w:rFonts w:asciiTheme="minorHAnsi" w:eastAsiaTheme="minorEastAsia" w:hAnsiTheme="minorHAnsi" w:cstheme="minorBidi"/>
        </w:rPr>
      </w:pPr>
      <w:del w:id="188" w:author="Peter Dobson" w:date="2016-04-13T14:39:00Z">
        <w:r w:rsidRPr="000C5AC3" w:rsidDel="000C5AC3">
          <w:rPr>
            <w:rStyle w:val="Hyperlink"/>
          </w:rPr>
          <w:delText>ANNEX 1</w:delText>
        </w:r>
        <w:r w:rsidDel="000C5AC3">
          <w:rPr>
            <w:rFonts w:asciiTheme="minorHAnsi" w:eastAsiaTheme="minorEastAsia" w:hAnsiTheme="minorHAnsi" w:cstheme="minorBidi"/>
          </w:rPr>
          <w:tab/>
        </w:r>
        <w:r w:rsidRPr="000C5AC3" w:rsidDel="000C5AC3">
          <w:rPr>
            <w:rStyle w:val="Hyperlink"/>
          </w:rPr>
          <w:delText>Solar Photovoltaic Glossary</w:delText>
        </w:r>
        <w:r w:rsidDel="000C5AC3">
          <w:rPr>
            <w:webHidden/>
          </w:rPr>
          <w:tab/>
          <w:delText>11</w:delText>
        </w:r>
      </w:del>
    </w:p>
    <w:p w:rsidR="00DE1B55" w:rsidRPr="00A931F9" w:rsidDel="000C5AC3" w:rsidRDefault="00DE1B55">
      <w:pPr>
        <w:pStyle w:val="TOC1"/>
        <w:rPr>
          <w:del w:id="189" w:author="Peter Dobson" w:date="2016-04-13T14:39:00Z"/>
          <w:rFonts w:ascii="Calibri" w:hAnsi="Calibri" w:cs="Times New Roman"/>
          <w:b w:val="0"/>
          <w:bCs w:val="0"/>
          <w:caps w:val="0"/>
          <w:noProof/>
          <w:szCs w:val="22"/>
          <w:lang w:eastAsia="en-GB"/>
        </w:rPr>
      </w:pPr>
      <w:del w:id="190" w:author="Peter Dobson" w:date="2016-04-13T14:39:00Z">
        <w:r w:rsidRPr="000C5AC3" w:rsidDel="000C5AC3">
          <w:rPr>
            <w:rStyle w:val="Hyperlink"/>
            <w:noProof/>
          </w:rPr>
          <w:delText>Document Revisions</w:delText>
        </w:r>
        <w:r w:rsidDel="000C5AC3">
          <w:rPr>
            <w:noProof/>
            <w:webHidden/>
          </w:rPr>
          <w:tab/>
          <w:delText>2</w:delText>
        </w:r>
      </w:del>
    </w:p>
    <w:p w:rsidR="00DE1B55" w:rsidRPr="00A931F9" w:rsidDel="000C5AC3" w:rsidRDefault="00DE1B55">
      <w:pPr>
        <w:pStyle w:val="TOC1"/>
        <w:rPr>
          <w:del w:id="191" w:author="Peter Dobson" w:date="2016-04-13T14:39:00Z"/>
          <w:rFonts w:ascii="Calibri" w:hAnsi="Calibri" w:cs="Times New Roman"/>
          <w:b w:val="0"/>
          <w:bCs w:val="0"/>
          <w:caps w:val="0"/>
          <w:noProof/>
          <w:szCs w:val="22"/>
          <w:lang w:eastAsia="en-GB"/>
        </w:rPr>
      </w:pPr>
      <w:del w:id="192" w:author="Peter Dobson" w:date="2016-04-13T14:39:00Z">
        <w:r w:rsidRPr="000C5AC3" w:rsidDel="000C5AC3">
          <w:rPr>
            <w:rStyle w:val="Hyperlink"/>
            <w:noProof/>
          </w:rPr>
          <w:delText>Table of Contents</w:delText>
        </w:r>
        <w:r w:rsidDel="000C5AC3">
          <w:rPr>
            <w:noProof/>
            <w:webHidden/>
          </w:rPr>
          <w:tab/>
          <w:delText>3</w:delText>
        </w:r>
      </w:del>
    </w:p>
    <w:p w:rsidR="00DE1B55" w:rsidRPr="00A931F9" w:rsidDel="000C5AC3" w:rsidRDefault="00DE1B55">
      <w:pPr>
        <w:pStyle w:val="TOC1"/>
        <w:rPr>
          <w:del w:id="193" w:author="Peter Dobson" w:date="2016-04-13T14:39:00Z"/>
          <w:rFonts w:ascii="Calibri" w:hAnsi="Calibri" w:cs="Times New Roman"/>
          <w:b w:val="0"/>
          <w:bCs w:val="0"/>
          <w:caps w:val="0"/>
          <w:noProof/>
          <w:szCs w:val="22"/>
          <w:lang w:eastAsia="en-GB"/>
        </w:rPr>
      </w:pPr>
      <w:del w:id="194" w:author="Peter Dobson" w:date="2016-04-13T14:39:00Z">
        <w:r w:rsidRPr="000C5AC3" w:rsidDel="000C5AC3">
          <w:rPr>
            <w:rStyle w:val="Hyperlink"/>
            <w:noProof/>
          </w:rPr>
          <w:delText>Index of Tables</w:delText>
        </w:r>
        <w:r w:rsidDel="000C5AC3">
          <w:rPr>
            <w:noProof/>
            <w:webHidden/>
          </w:rPr>
          <w:tab/>
          <w:delText>3</w:delText>
        </w:r>
      </w:del>
    </w:p>
    <w:p w:rsidR="00DE1B55" w:rsidRPr="00A931F9" w:rsidDel="000C5AC3" w:rsidRDefault="00DE1B55">
      <w:pPr>
        <w:pStyle w:val="TOC1"/>
        <w:rPr>
          <w:del w:id="195" w:author="Peter Dobson" w:date="2016-04-13T14:39:00Z"/>
          <w:rFonts w:ascii="Calibri" w:hAnsi="Calibri" w:cs="Times New Roman"/>
          <w:b w:val="0"/>
          <w:bCs w:val="0"/>
          <w:caps w:val="0"/>
          <w:noProof/>
          <w:szCs w:val="22"/>
          <w:lang w:eastAsia="en-GB"/>
        </w:rPr>
      </w:pPr>
      <w:del w:id="196" w:author="Peter Dobson" w:date="2016-04-13T14:39:00Z">
        <w:r w:rsidRPr="000C5AC3" w:rsidDel="000C5AC3">
          <w:rPr>
            <w:rStyle w:val="Hyperlink"/>
            <w:noProof/>
          </w:rPr>
          <w:delText>Index of Figures</w:delText>
        </w:r>
        <w:r w:rsidDel="000C5AC3">
          <w:rPr>
            <w:noProof/>
            <w:webHidden/>
          </w:rPr>
          <w:tab/>
          <w:delText>3</w:delText>
        </w:r>
      </w:del>
    </w:p>
    <w:p w:rsidR="00DE1B55" w:rsidRPr="00A931F9" w:rsidDel="000C5AC3" w:rsidRDefault="00DE1B55">
      <w:pPr>
        <w:pStyle w:val="TOC1"/>
        <w:rPr>
          <w:del w:id="197" w:author="Peter Dobson" w:date="2016-04-13T14:39:00Z"/>
          <w:rFonts w:ascii="Calibri" w:hAnsi="Calibri" w:cs="Times New Roman"/>
          <w:b w:val="0"/>
          <w:bCs w:val="0"/>
          <w:caps w:val="0"/>
          <w:noProof/>
          <w:szCs w:val="22"/>
          <w:lang w:eastAsia="en-GB"/>
        </w:rPr>
      </w:pPr>
      <w:del w:id="198" w:author="Peter Dobson" w:date="2016-04-13T14:39:00Z">
        <w:r w:rsidRPr="000C5AC3" w:rsidDel="000C5AC3">
          <w:rPr>
            <w:rStyle w:val="Hyperlink"/>
            <w:noProof/>
          </w:rPr>
          <w:delText>1</w:delText>
        </w:r>
        <w:r w:rsidRPr="00A931F9" w:rsidDel="000C5AC3">
          <w:rPr>
            <w:rFonts w:ascii="Calibri" w:hAnsi="Calibri" w:cs="Times New Roman"/>
            <w:b w:val="0"/>
            <w:bCs w:val="0"/>
            <w:caps w:val="0"/>
            <w:noProof/>
            <w:szCs w:val="22"/>
            <w:lang w:eastAsia="en-GB"/>
          </w:rPr>
          <w:tab/>
        </w:r>
        <w:r w:rsidRPr="000C5AC3" w:rsidDel="000C5AC3">
          <w:rPr>
            <w:rStyle w:val="Hyperlink"/>
            <w:noProof/>
          </w:rPr>
          <w:delText>Introduction</w:delText>
        </w:r>
        <w:r w:rsidDel="000C5AC3">
          <w:rPr>
            <w:noProof/>
            <w:webHidden/>
          </w:rPr>
          <w:tab/>
          <w:delText>4</w:delText>
        </w:r>
      </w:del>
    </w:p>
    <w:p w:rsidR="00DE1B55" w:rsidRPr="00A931F9" w:rsidDel="000C5AC3" w:rsidRDefault="00DE1B55">
      <w:pPr>
        <w:pStyle w:val="TOC1"/>
        <w:rPr>
          <w:del w:id="199" w:author="Peter Dobson" w:date="2016-04-13T14:39:00Z"/>
          <w:rFonts w:ascii="Calibri" w:hAnsi="Calibri" w:cs="Times New Roman"/>
          <w:b w:val="0"/>
          <w:bCs w:val="0"/>
          <w:caps w:val="0"/>
          <w:noProof/>
          <w:szCs w:val="22"/>
          <w:lang w:eastAsia="en-GB"/>
        </w:rPr>
      </w:pPr>
      <w:del w:id="200" w:author="Peter Dobson" w:date="2016-04-13T14:39:00Z">
        <w:r w:rsidRPr="000C5AC3" w:rsidDel="000C5AC3">
          <w:rPr>
            <w:rStyle w:val="Hyperlink"/>
            <w:noProof/>
          </w:rPr>
          <w:delText>2</w:delText>
        </w:r>
        <w:r w:rsidRPr="00A931F9" w:rsidDel="000C5AC3">
          <w:rPr>
            <w:rFonts w:ascii="Calibri" w:hAnsi="Calibri" w:cs="Times New Roman"/>
            <w:b w:val="0"/>
            <w:bCs w:val="0"/>
            <w:caps w:val="0"/>
            <w:noProof/>
            <w:szCs w:val="22"/>
            <w:lang w:eastAsia="en-GB"/>
          </w:rPr>
          <w:tab/>
        </w:r>
        <w:r w:rsidRPr="000C5AC3" w:rsidDel="000C5AC3">
          <w:rPr>
            <w:rStyle w:val="Hyperlink"/>
            <w:noProof/>
          </w:rPr>
          <w:delText>How to use this guideline</w:delText>
        </w:r>
        <w:r w:rsidDel="000C5AC3">
          <w:rPr>
            <w:noProof/>
            <w:webHidden/>
          </w:rPr>
          <w:tab/>
          <w:delText>4</w:delText>
        </w:r>
      </w:del>
    </w:p>
    <w:p w:rsidR="00DE1B55" w:rsidRPr="00A931F9" w:rsidDel="000C5AC3" w:rsidRDefault="00DE1B55">
      <w:pPr>
        <w:pStyle w:val="TOC2"/>
        <w:rPr>
          <w:del w:id="201" w:author="Peter Dobson" w:date="2016-04-13T14:39:00Z"/>
          <w:rFonts w:ascii="Calibri" w:hAnsi="Calibri"/>
          <w:bCs w:val="0"/>
          <w:noProof/>
          <w:szCs w:val="22"/>
          <w:lang w:eastAsia="en-GB"/>
        </w:rPr>
      </w:pPr>
      <w:del w:id="202" w:author="Peter Dobson" w:date="2016-04-13T14:39:00Z">
        <w:r w:rsidRPr="000C5AC3" w:rsidDel="000C5AC3">
          <w:rPr>
            <w:rStyle w:val="Hyperlink"/>
            <w:noProof/>
          </w:rPr>
          <w:delText>2.1</w:delText>
        </w:r>
        <w:r w:rsidRPr="00A931F9" w:rsidDel="000C5AC3">
          <w:rPr>
            <w:rFonts w:ascii="Calibri" w:hAnsi="Calibri"/>
            <w:bCs w:val="0"/>
            <w:noProof/>
            <w:szCs w:val="22"/>
            <w:lang w:eastAsia="en-GB"/>
          </w:rPr>
          <w:tab/>
        </w:r>
        <w:r w:rsidRPr="000C5AC3" w:rsidDel="000C5AC3">
          <w:rPr>
            <w:rStyle w:val="Hyperlink"/>
            <w:noProof/>
          </w:rPr>
          <w:delText>Scope</w:delText>
        </w:r>
        <w:r w:rsidDel="000C5AC3">
          <w:rPr>
            <w:noProof/>
            <w:webHidden/>
          </w:rPr>
          <w:tab/>
          <w:delText>4</w:delText>
        </w:r>
      </w:del>
    </w:p>
    <w:p w:rsidR="00DE1B55" w:rsidRPr="00A931F9" w:rsidDel="000C5AC3" w:rsidRDefault="00DE1B55">
      <w:pPr>
        <w:pStyle w:val="TOC2"/>
        <w:rPr>
          <w:del w:id="203" w:author="Peter Dobson" w:date="2016-04-13T14:39:00Z"/>
          <w:rFonts w:ascii="Calibri" w:hAnsi="Calibri"/>
          <w:bCs w:val="0"/>
          <w:noProof/>
          <w:szCs w:val="22"/>
          <w:lang w:eastAsia="en-GB"/>
        </w:rPr>
      </w:pPr>
      <w:del w:id="204" w:author="Peter Dobson" w:date="2016-04-13T14:39:00Z">
        <w:r w:rsidRPr="000C5AC3" w:rsidDel="000C5AC3">
          <w:rPr>
            <w:rStyle w:val="Hyperlink"/>
            <w:noProof/>
          </w:rPr>
          <w:delText>2.2</w:delText>
        </w:r>
        <w:r w:rsidRPr="00A931F9" w:rsidDel="000C5AC3">
          <w:rPr>
            <w:rFonts w:ascii="Calibri" w:hAnsi="Calibri"/>
            <w:bCs w:val="0"/>
            <w:noProof/>
            <w:szCs w:val="22"/>
            <w:lang w:eastAsia="en-GB"/>
          </w:rPr>
          <w:tab/>
        </w:r>
        <w:r w:rsidRPr="000C5AC3" w:rsidDel="000C5AC3">
          <w:rPr>
            <w:rStyle w:val="Hyperlink"/>
            <w:noProof/>
          </w:rPr>
          <w:delText>Application of the 1067 Guideline</w:delText>
        </w:r>
        <w:r w:rsidDel="000C5AC3">
          <w:rPr>
            <w:noProof/>
            <w:webHidden/>
          </w:rPr>
          <w:tab/>
          <w:delText>5</w:delText>
        </w:r>
      </w:del>
    </w:p>
    <w:p w:rsidR="00DE1B55" w:rsidRPr="00A931F9" w:rsidDel="000C5AC3" w:rsidRDefault="00DE1B55">
      <w:pPr>
        <w:pStyle w:val="TOC1"/>
        <w:rPr>
          <w:del w:id="205" w:author="Peter Dobson" w:date="2016-04-13T14:39:00Z"/>
          <w:rFonts w:ascii="Calibri" w:hAnsi="Calibri" w:cs="Times New Roman"/>
          <w:b w:val="0"/>
          <w:bCs w:val="0"/>
          <w:caps w:val="0"/>
          <w:noProof/>
          <w:szCs w:val="22"/>
          <w:lang w:eastAsia="en-GB"/>
        </w:rPr>
      </w:pPr>
      <w:del w:id="206" w:author="Peter Dobson" w:date="2016-04-13T14:39:00Z">
        <w:r w:rsidRPr="000C5AC3" w:rsidDel="000C5AC3">
          <w:rPr>
            <w:rStyle w:val="Hyperlink"/>
            <w:noProof/>
          </w:rPr>
          <w:delText>3</w:delText>
        </w:r>
        <w:r w:rsidRPr="00A931F9" w:rsidDel="000C5AC3">
          <w:rPr>
            <w:rFonts w:ascii="Calibri" w:hAnsi="Calibri" w:cs="Times New Roman"/>
            <w:b w:val="0"/>
            <w:bCs w:val="0"/>
            <w:caps w:val="0"/>
            <w:noProof/>
            <w:szCs w:val="22"/>
            <w:lang w:eastAsia="en-GB"/>
          </w:rPr>
          <w:tab/>
        </w:r>
        <w:r w:rsidRPr="000C5AC3" w:rsidDel="000C5AC3">
          <w:rPr>
            <w:rStyle w:val="Hyperlink"/>
            <w:noProof/>
          </w:rPr>
          <w:delText>Selection of Power Systems and Energy Storage</w:delText>
        </w:r>
        <w:r w:rsidDel="000C5AC3">
          <w:rPr>
            <w:noProof/>
            <w:webHidden/>
          </w:rPr>
          <w:tab/>
          <w:delText>6</w:delText>
        </w:r>
      </w:del>
    </w:p>
    <w:p w:rsidR="00DE1B55" w:rsidRPr="00A931F9" w:rsidDel="000C5AC3" w:rsidRDefault="00DE1B55">
      <w:pPr>
        <w:pStyle w:val="TOC2"/>
        <w:rPr>
          <w:del w:id="207" w:author="Peter Dobson" w:date="2016-04-13T14:39:00Z"/>
          <w:rFonts w:ascii="Calibri" w:hAnsi="Calibri"/>
          <w:bCs w:val="0"/>
          <w:noProof/>
          <w:szCs w:val="22"/>
          <w:lang w:eastAsia="en-GB"/>
        </w:rPr>
      </w:pPr>
      <w:del w:id="208" w:author="Peter Dobson" w:date="2016-04-13T14:39:00Z">
        <w:r w:rsidRPr="000C5AC3" w:rsidDel="000C5AC3">
          <w:rPr>
            <w:rStyle w:val="Hyperlink"/>
            <w:noProof/>
          </w:rPr>
          <w:delText>3.1</w:delText>
        </w:r>
        <w:r w:rsidRPr="00A931F9" w:rsidDel="000C5AC3">
          <w:rPr>
            <w:rFonts w:ascii="Calibri" w:hAnsi="Calibri"/>
            <w:bCs w:val="0"/>
            <w:noProof/>
            <w:szCs w:val="22"/>
            <w:lang w:eastAsia="en-GB"/>
          </w:rPr>
          <w:tab/>
        </w:r>
        <w:r w:rsidRPr="000C5AC3" w:rsidDel="000C5AC3">
          <w:rPr>
            <w:rStyle w:val="Hyperlink"/>
            <w:noProof/>
          </w:rPr>
          <w:delText>General</w:delText>
        </w:r>
        <w:r w:rsidDel="000C5AC3">
          <w:rPr>
            <w:noProof/>
            <w:webHidden/>
          </w:rPr>
          <w:tab/>
          <w:delText>6</w:delText>
        </w:r>
      </w:del>
    </w:p>
    <w:p w:rsidR="00DE1B55" w:rsidRPr="00A931F9" w:rsidDel="000C5AC3" w:rsidRDefault="00DE1B55">
      <w:pPr>
        <w:pStyle w:val="TOC2"/>
        <w:rPr>
          <w:del w:id="209" w:author="Peter Dobson" w:date="2016-04-13T14:39:00Z"/>
          <w:rFonts w:ascii="Calibri" w:hAnsi="Calibri"/>
          <w:bCs w:val="0"/>
          <w:noProof/>
          <w:szCs w:val="22"/>
          <w:lang w:eastAsia="en-GB"/>
        </w:rPr>
      </w:pPr>
      <w:del w:id="210" w:author="Peter Dobson" w:date="2016-04-13T14:39:00Z">
        <w:r w:rsidRPr="000C5AC3" w:rsidDel="000C5AC3">
          <w:rPr>
            <w:rStyle w:val="Hyperlink"/>
            <w:noProof/>
          </w:rPr>
          <w:delText>3.2</w:delText>
        </w:r>
        <w:r w:rsidRPr="00A931F9" w:rsidDel="000C5AC3">
          <w:rPr>
            <w:rFonts w:ascii="Calibri" w:hAnsi="Calibri"/>
            <w:bCs w:val="0"/>
            <w:noProof/>
            <w:szCs w:val="22"/>
            <w:lang w:eastAsia="en-GB"/>
          </w:rPr>
          <w:tab/>
        </w:r>
        <w:r w:rsidRPr="000C5AC3" w:rsidDel="000C5AC3">
          <w:rPr>
            <w:rStyle w:val="Hyperlink"/>
            <w:noProof/>
          </w:rPr>
          <w:delText>Guidance on Power Sources</w:delText>
        </w:r>
        <w:r w:rsidDel="000C5AC3">
          <w:rPr>
            <w:noProof/>
            <w:webHidden/>
          </w:rPr>
          <w:tab/>
          <w:delText>6</w:delText>
        </w:r>
      </w:del>
    </w:p>
    <w:p w:rsidR="00DE1B55" w:rsidRPr="00A931F9" w:rsidDel="000C5AC3" w:rsidRDefault="00DE1B55">
      <w:pPr>
        <w:pStyle w:val="TOC2"/>
        <w:rPr>
          <w:del w:id="211" w:author="Peter Dobson" w:date="2016-04-13T14:39:00Z"/>
          <w:rFonts w:ascii="Calibri" w:hAnsi="Calibri"/>
          <w:bCs w:val="0"/>
          <w:noProof/>
          <w:szCs w:val="22"/>
          <w:lang w:eastAsia="en-GB"/>
        </w:rPr>
      </w:pPr>
      <w:del w:id="212" w:author="Peter Dobson" w:date="2016-04-13T14:39:00Z">
        <w:r w:rsidRPr="000C5AC3" w:rsidDel="000C5AC3">
          <w:rPr>
            <w:rStyle w:val="Hyperlink"/>
            <w:noProof/>
          </w:rPr>
          <w:delText>3.3</w:delText>
        </w:r>
        <w:r w:rsidRPr="00A931F9" w:rsidDel="000C5AC3">
          <w:rPr>
            <w:rFonts w:ascii="Calibri" w:hAnsi="Calibri"/>
            <w:bCs w:val="0"/>
            <w:noProof/>
            <w:szCs w:val="22"/>
            <w:lang w:eastAsia="en-GB"/>
          </w:rPr>
          <w:tab/>
        </w:r>
        <w:r w:rsidRPr="000C5AC3" w:rsidDel="000C5AC3">
          <w:rPr>
            <w:rStyle w:val="Hyperlink"/>
            <w:noProof/>
          </w:rPr>
          <w:delText>User Requirements</w:delText>
        </w:r>
        <w:r w:rsidDel="000C5AC3">
          <w:rPr>
            <w:noProof/>
            <w:webHidden/>
          </w:rPr>
          <w:tab/>
          <w:delText>9</w:delText>
        </w:r>
      </w:del>
    </w:p>
    <w:p w:rsidR="00DE1B55" w:rsidRPr="00A931F9" w:rsidDel="000C5AC3" w:rsidRDefault="00DE1B55">
      <w:pPr>
        <w:pStyle w:val="TOC2"/>
        <w:rPr>
          <w:del w:id="213" w:author="Peter Dobson" w:date="2016-04-13T14:39:00Z"/>
          <w:rFonts w:ascii="Calibri" w:hAnsi="Calibri"/>
          <w:bCs w:val="0"/>
          <w:noProof/>
          <w:szCs w:val="22"/>
          <w:lang w:eastAsia="en-GB"/>
        </w:rPr>
      </w:pPr>
      <w:del w:id="214" w:author="Peter Dobson" w:date="2016-04-13T14:39:00Z">
        <w:r w:rsidRPr="000C5AC3" w:rsidDel="000C5AC3">
          <w:rPr>
            <w:rStyle w:val="Hyperlink"/>
            <w:noProof/>
          </w:rPr>
          <w:delText>3.4</w:delText>
        </w:r>
        <w:r w:rsidRPr="00A931F9" w:rsidDel="000C5AC3">
          <w:rPr>
            <w:rFonts w:ascii="Calibri" w:hAnsi="Calibri"/>
            <w:bCs w:val="0"/>
            <w:noProof/>
            <w:szCs w:val="22"/>
            <w:lang w:eastAsia="en-GB"/>
          </w:rPr>
          <w:tab/>
        </w:r>
        <w:r w:rsidRPr="000C5AC3" w:rsidDel="000C5AC3">
          <w:rPr>
            <w:rStyle w:val="Hyperlink"/>
            <w:noProof/>
          </w:rPr>
          <w:delText>Automation</w:delText>
        </w:r>
        <w:r w:rsidDel="000C5AC3">
          <w:rPr>
            <w:noProof/>
            <w:webHidden/>
          </w:rPr>
          <w:tab/>
          <w:delText>9</w:delText>
        </w:r>
      </w:del>
    </w:p>
    <w:p w:rsidR="00DE1B55" w:rsidRPr="00A931F9" w:rsidDel="000C5AC3" w:rsidRDefault="00DE1B55">
      <w:pPr>
        <w:pStyle w:val="TOC3"/>
        <w:rPr>
          <w:del w:id="215" w:author="Peter Dobson" w:date="2016-04-13T14:39:00Z"/>
          <w:rFonts w:ascii="Calibri" w:hAnsi="Calibri"/>
          <w:noProof/>
          <w:sz w:val="22"/>
          <w:szCs w:val="22"/>
          <w:lang w:eastAsia="en-GB"/>
        </w:rPr>
      </w:pPr>
      <w:del w:id="216" w:author="Peter Dobson" w:date="2016-04-13T14:39:00Z">
        <w:r w:rsidRPr="000C5AC3" w:rsidDel="000C5AC3">
          <w:rPr>
            <w:rStyle w:val="Hyperlink"/>
            <w:noProof/>
          </w:rPr>
          <w:delText>3.4.1</w:delText>
        </w:r>
        <w:r w:rsidRPr="00A931F9" w:rsidDel="000C5AC3">
          <w:rPr>
            <w:rFonts w:ascii="Calibri" w:hAnsi="Calibri"/>
            <w:noProof/>
            <w:sz w:val="22"/>
            <w:szCs w:val="22"/>
            <w:lang w:eastAsia="en-GB"/>
          </w:rPr>
          <w:tab/>
        </w:r>
        <w:r w:rsidRPr="000C5AC3" w:rsidDel="000C5AC3">
          <w:rPr>
            <w:rStyle w:val="Hyperlink"/>
            <w:noProof/>
          </w:rPr>
          <w:delText>Disadvantages</w:delText>
        </w:r>
        <w:r w:rsidDel="000C5AC3">
          <w:rPr>
            <w:noProof/>
            <w:webHidden/>
          </w:rPr>
          <w:tab/>
          <w:delText>9</w:delText>
        </w:r>
      </w:del>
    </w:p>
    <w:p w:rsidR="00DE1B55" w:rsidRPr="00A931F9" w:rsidDel="000C5AC3" w:rsidRDefault="00DE1B55">
      <w:pPr>
        <w:pStyle w:val="TOC1"/>
        <w:rPr>
          <w:del w:id="217" w:author="Peter Dobson" w:date="2016-04-13T14:39:00Z"/>
          <w:rFonts w:ascii="Calibri" w:hAnsi="Calibri" w:cs="Times New Roman"/>
          <w:b w:val="0"/>
          <w:bCs w:val="0"/>
          <w:caps w:val="0"/>
          <w:noProof/>
          <w:szCs w:val="22"/>
          <w:lang w:eastAsia="en-GB"/>
        </w:rPr>
      </w:pPr>
      <w:del w:id="218" w:author="Peter Dobson" w:date="2016-04-13T14:39:00Z">
        <w:r w:rsidRPr="000C5AC3" w:rsidDel="000C5AC3">
          <w:rPr>
            <w:rStyle w:val="Hyperlink"/>
            <w:noProof/>
          </w:rPr>
          <w:delText>4</w:delText>
        </w:r>
        <w:r w:rsidRPr="00A931F9" w:rsidDel="000C5AC3">
          <w:rPr>
            <w:rFonts w:ascii="Calibri" w:hAnsi="Calibri" w:cs="Times New Roman"/>
            <w:b w:val="0"/>
            <w:bCs w:val="0"/>
            <w:caps w:val="0"/>
            <w:noProof/>
            <w:szCs w:val="22"/>
            <w:lang w:eastAsia="en-GB"/>
          </w:rPr>
          <w:tab/>
        </w:r>
        <w:r w:rsidRPr="000C5AC3" w:rsidDel="000C5AC3">
          <w:rPr>
            <w:rStyle w:val="Hyperlink"/>
            <w:noProof/>
          </w:rPr>
          <w:delText>Life Cycle Management Considerations</w:delText>
        </w:r>
        <w:r w:rsidDel="000C5AC3">
          <w:rPr>
            <w:noProof/>
            <w:webHidden/>
          </w:rPr>
          <w:tab/>
          <w:delText>9</w:delText>
        </w:r>
      </w:del>
    </w:p>
    <w:p w:rsidR="00DE1B55" w:rsidRPr="00A931F9" w:rsidDel="000C5AC3" w:rsidRDefault="00DE1B55">
      <w:pPr>
        <w:pStyle w:val="TOC2"/>
        <w:rPr>
          <w:del w:id="219" w:author="Peter Dobson" w:date="2016-04-13T14:39:00Z"/>
          <w:rFonts w:ascii="Calibri" w:hAnsi="Calibri"/>
          <w:bCs w:val="0"/>
          <w:noProof/>
          <w:szCs w:val="22"/>
          <w:lang w:eastAsia="en-GB"/>
        </w:rPr>
      </w:pPr>
      <w:del w:id="220" w:author="Peter Dobson" w:date="2016-04-13T14:39:00Z">
        <w:r w:rsidRPr="000C5AC3" w:rsidDel="000C5AC3">
          <w:rPr>
            <w:rStyle w:val="Hyperlink"/>
            <w:noProof/>
          </w:rPr>
          <w:delText>4.1</w:delText>
        </w:r>
        <w:r w:rsidRPr="00A931F9" w:rsidDel="000C5AC3">
          <w:rPr>
            <w:rFonts w:ascii="Calibri" w:hAnsi="Calibri"/>
            <w:bCs w:val="0"/>
            <w:noProof/>
            <w:szCs w:val="22"/>
            <w:lang w:eastAsia="en-GB"/>
          </w:rPr>
          <w:tab/>
        </w:r>
        <w:r w:rsidRPr="000C5AC3" w:rsidDel="000C5AC3">
          <w:rPr>
            <w:rStyle w:val="Hyperlink"/>
            <w:noProof/>
          </w:rPr>
          <w:delText>Initiation</w:delText>
        </w:r>
        <w:r w:rsidRPr="000C5AC3" w:rsidDel="000C5AC3">
          <w:rPr>
            <w:rStyle w:val="Hyperlink"/>
            <w:noProof/>
            <w:lang w:val="en-US"/>
          </w:rPr>
          <w:delText xml:space="preserve"> phase</w:delText>
        </w:r>
        <w:r w:rsidDel="000C5AC3">
          <w:rPr>
            <w:noProof/>
            <w:webHidden/>
          </w:rPr>
          <w:tab/>
          <w:delText>9</w:delText>
        </w:r>
      </w:del>
    </w:p>
    <w:p w:rsidR="00DE1B55" w:rsidRPr="00A931F9" w:rsidDel="000C5AC3" w:rsidRDefault="00DE1B55">
      <w:pPr>
        <w:pStyle w:val="TOC3"/>
        <w:rPr>
          <w:del w:id="221" w:author="Peter Dobson" w:date="2016-04-13T14:39:00Z"/>
          <w:rFonts w:ascii="Calibri" w:hAnsi="Calibri"/>
          <w:noProof/>
          <w:sz w:val="22"/>
          <w:szCs w:val="22"/>
          <w:lang w:eastAsia="en-GB"/>
        </w:rPr>
      </w:pPr>
      <w:del w:id="222" w:author="Peter Dobson" w:date="2016-04-13T14:39:00Z">
        <w:r w:rsidRPr="000C5AC3" w:rsidDel="000C5AC3">
          <w:rPr>
            <w:rStyle w:val="Hyperlink"/>
            <w:noProof/>
          </w:rPr>
          <w:delText>4.1.1</w:delText>
        </w:r>
        <w:r w:rsidRPr="00A931F9" w:rsidDel="000C5AC3">
          <w:rPr>
            <w:rFonts w:ascii="Calibri" w:hAnsi="Calibri"/>
            <w:noProof/>
            <w:sz w:val="22"/>
            <w:szCs w:val="22"/>
            <w:lang w:eastAsia="en-GB"/>
          </w:rPr>
          <w:tab/>
        </w:r>
        <w:r w:rsidRPr="000C5AC3" w:rsidDel="000C5AC3">
          <w:rPr>
            <w:rStyle w:val="Hyperlink"/>
            <w:noProof/>
          </w:rPr>
          <w:delText>Capturing the Mariners Requirements</w:delText>
        </w:r>
        <w:r w:rsidDel="000C5AC3">
          <w:rPr>
            <w:noProof/>
            <w:webHidden/>
          </w:rPr>
          <w:tab/>
          <w:delText>9</w:delText>
        </w:r>
      </w:del>
    </w:p>
    <w:p w:rsidR="00DE1B55" w:rsidRPr="00A931F9" w:rsidDel="000C5AC3" w:rsidRDefault="00DE1B55">
      <w:pPr>
        <w:pStyle w:val="TOC3"/>
        <w:rPr>
          <w:del w:id="223" w:author="Peter Dobson" w:date="2016-04-13T14:39:00Z"/>
          <w:rFonts w:ascii="Calibri" w:hAnsi="Calibri"/>
          <w:noProof/>
          <w:sz w:val="22"/>
          <w:szCs w:val="22"/>
          <w:lang w:eastAsia="en-GB"/>
        </w:rPr>
      </w:pPr>
      <w:del w:id="224" w:author="Peter Dobson" w:date="2016-04-13T14:39:00Z">
        <w:r w:rsidRPr="000C5AC3" w:rsidDel="000C5AC3">
          <w:rPr>
            <w:rStyle w:val="Hyperlink"/>
            <w:noProof/>
          </w:rPr>
          <w:delText>4.1.2</w:delText>
        </w:r>
        <w:r w:rsidRPr="00A931F9" w:rsidDel="000C5AC3">
          <w:rPr>
            <w:rFonts w:ascii="Calibri" w:hAnsi="Calibri"/>
            <w:noProof/>
            <w:sz w:val="22"/>
            <w:szCs w:val="22"/>
            <w:lang w:eastAsia="en-GB"/>
          </w:rPr>
          <w:tab/>
        </w:r>
        <w:r w:rsidRPr="000C5AC3" w:rsidDel="000C5AC3">
          <w:rPr>
            <w:rStyle w:val="Hyperlink"/>
            <w:noProof/>
          </w:rPr>
          <w:delText>Consideration of Design Options</w:delText>
        </w:r>
        <w:r w:rsidDel="000C5AC3">
          <w:rPr>
            <w:noProof/>
            <w:webHidden/>
          </w:rPr>
          <w:tab/>
          <w:delText>9</w:delText>
        </w:r>
      </w:del>
    </w:p>
    <w:p w:rsidR="00DE1B55" w:rsidRPr="00A931F9" w:rsidDel="000C5AC3" w:rsidRDefault="00DE1B55">
      <w:pPr>
        <w:pStyle w:val="TOC3"/>
        <w:rPr>
          <w:del w:id="225" w:author="Peter Dobson" w:date="2016-04-13T14:39:00Z"/>
          <w:rFonts w:ascii="Calibri" w:hAnsi="Calibri"/>
          <w:noProof/>
          <w:sz w:val="22"/>
          <w:szCs w:val="22"/>
          <w:lang w:eastAsia="en-GB"/>
        </w:rPr>
      </w:pPr>
      <w:del w:id="226" w:author="Peter Dobson" w:date="2016-04-13T14:39:00Z">
        <w:r w:rsidRPr="000C5AC3" w:rsidDel="000C5AC3">
          <w:rPr>
            <w:rStyle w:val="Hyperlink"/>
            <w:noProof/>
          </w:rPr>
          <w:delText>4.1.3</w:delText>
        </w:r>
        <w:r w:rsidRPr="00A931F9" w:rsidDel="000C5AC3">
          <w:rPr>
            <w:rFonts w:ascii="Calibri" w:hAnsi="Calibri"/>
            <w:noProof/>
            <w:sz w:val="22"/>
            <w:szCs w:val="22"/>
            <w:lang w:eastAsia="en-GB"/>
          </w:rPr>
          <w:tab/>
        </w:r>
        <w:r w:rsidRPr="000C5AC3" w:rsidDel="000C5AC3">
          <w:rPr>
            <w:rStyle w:val="Hyperlink"/>
            <w:noProof/>
          </w:rPr>
          <w:delText>Heritage</w:delText>
        </w:r>
        <w:r w:rsidDel="000C5AC3">
          <w:rPr>
            <w:noProof/>
            <w:webHidden/>
          </w:rPr>
          <w:tab/>
          <w:delText>10</w:delText>
        </w:r>
      </w:del>
    </w:p>
    <w:p w:rsidR="00DE1B55" w:rsidRPr="00A931F9" w:rsidDel="000C5AC3" w:rsidRDefault="00DE1B55">
      <w:pPr>
        <w:pStyle w:val="TOC3"/>
        <w:rPr>
          <w:del w:id="227" w:author="Peter Dobson" w:date="2016-04-13T14:39:00Z"/>
          <w:rFonts w:ascii="Calibri" w:hAnsi="Calibri"/>
          <w:noProof/>
          <w:sz w:val="22"/>
          <w:szCs w:val="22"/>
          <w:lang w:eastAsia="en-GB"/>
        </w:rPr>
      </w:pPr>
      <w:del w:id="228" w:author="Peter Dobson" w:date="2016-04-13T14:39:00Z">
        <w:r w:rsidRPr="000C5AC3" w:rsidDel="000C5AC3">
          <w:rPr>
            <w:rStyle w:val="Hyperlink"/>
            <w:noProof/>
          </w:rPr>
          <w:delText>4.1.4</w:delText>
        </w:r>
        <w:r w:rsidRPr="00A931F9" w:rsidDel="000C5AC3">
          <w:rPr>
            <w:rFonts w:ascii="Calibri" w:hAnsi="Calibri"/>
            <w:noProof/>
            <w:sz w:val="22"/>
            <w:szCs w:val="22"/>
            <w:lang w:eastAsia="en-GB"/>
          </w:rPr>
          <w:tab/>
        </w:r>
        <w:r w:rsidRPr="000C5AC3" w:rsidDel="000C5AC3">
          <w:rPr>
            <w:rStyle w:val="Hyperlink"/>
            <w:noProof/>
          </w:rPr>
          <w:delText>Design life</w:delText>
        </w:r>
        <w:r w:rsidDel="000C5AC3">
          <w:rPr>
            <w:noProof/>
            <w:webHidden/>
          </w:rPr>
          <w:tab/>
          <w:delText>10</w:delText>
        </w:r>
      </w:del>
    </w:p>
    <w:p w:rsidR="00DE1B55" w:rsidRPr="00A931F9" w:rsidDel="000C5AC3" w:rsidRDefault="00DE1B55">
      <w:pPr>
        <w:pStyle w:val="TOC2"/>
        <w:rPr>
          <w:del w:id="229" w:author="Peter Dobson" w:date="2016-04-13T14:39:00Z"/>
          <w:rFonts w:ascii="Calibri" w:hAnsi="Calibri"/>
          <w:bCs w:val="0"/>
          <w:noProof/>
          <w:szCs w:val="22"/>
          <w:lang w:eastAsia="en-GB"/>
        </w:rPr>
      </w:pPr>
      <w:del w:id="230" w:author="Peter Dobson" w:date="2016-04-13T14:39:00Z">
        <w:r w:rsidRPr="000C5AC3" w:rsidDel="000C5AC3">
          <w:rPr>
            <w:rStyle w:val="Hyperlink"/>
            <w:noProof/>
            <w:lang w:val="en-US"/>
          </w:rPr>
          <w:delText>4.2</w:delText>
        </w:r>
        <w:r w:rsidRPr="00A931F9" w:rsidDel="000C5AC3">
          <w:rPr>
            <w:rFonts w:ascii="Calibri" w:hAnsi="Calibri"/>
            <w:bCs w:val="0"/>
            <w:noProof/>
            <w:szCs w:val="22"/>
            <w:lang w:eastAsia="en-GB"/>
          </w:rPr>
          <w:tab/>
        </w:r>
        <w:r w:rsidRPr="000C5AC3" w:rsidDel="000C5AC3">
          <w:rPr>
            <w:rStyle w:val="Hyperlink"/>
            <w:noProof/>
            <w:lang w:val="en-US"/>
          </w:rPr>
          <w:delText>Implementation and In-Service phases</w:delText>
        </w:r>
        <w:r w:rsidDel="000C5AC3">
          <w:rPr>
            <w:noProof/>
            <w:webHidden/>
          </w:rPr>
          <w:tab/>
          <w:delText>10</w:delText>
        </w:r>
      </w:del>
    </w:p>
    <w:p w:rsidR="00DE1B55" w:rsidRPr="00A931F9" w:rsidDel="000C5AC3" w:rsidRDefault="00DE1B55">
      <w:pPr>
        <w:pStyle w:val="TOC2"/>
        <w:rPr>
          <w:del w:id="231" w:author="Peter Dobson" w:date="2016-04-13T14:39:00Z"/>
          <w:rFonts w:ascii="Calibri" w:hAnsi="Calibri"/>
          <w:bCs w:val="0"/>
          <w:noProof/>
          <w:szCs w:val="22"/>
          <w:lang w:eastAsia="en-GB"/>
        </w:rPr>
      </w:pPr>
      <w:del w:id="232" w:author="Peter Dobson" w:date="2016-04-13T14:39:00Z">
        <w:r w:rsidRPr="000C5AC3" w:rsidDel="000C5AC3">
          <w:rPr>
            <w:rStyle w:val="Hyperlink"/>
            <w:noProof/>
            <w:lang w:val="en-US"/>
          </w:rPr>
          <w:delText>4.3</w:delText>
        </w:r>
        <w:r w:rsidRPr="00A931F9" w:rsidDel="000C5AC3">
          <w:rPr>
            <w:rFonts w:ascii="Calibri" w:hAnsi="Calibri"/>
            <w:bCs w:val="0"/>
            <w:noProof/>
            <w:szCs w:val="22"/>
            <w:lang w:eastAsia="en-GB"/>
          </w:rPr>
          <w:tab/>
        </w:r>
        <w:r w:rsidRPr="000C5AC3" w:rsidDel="000C5AC3">
          <w:rPr>
            <w:rStyle w:val="Hyperlink"/>
            <w:noProof/>
            <w:lang w:val="en-US"/>
          </w:rPr>
          <w:delText>Disposal phase</w:delText>
        </w:r>
        <w:r w:rsidDel="000C5AC3">
          <w:rPr>
            <w:noProof/>
            <w:webHidden/>
          </w:rPr>
          <w:tab/>
          <w:delText>10</w:delText>
        </w:r>
      </w:del>
    </w:p>
    <w:p w:rsidR="00DE1B55" w:rsidRPr="00A931F9" w:rsidDel="000C5AC3" w:rsidRDefault="00DE1B55">
      <w:pPr>
        <w:pStyle w:val="TOC4"/>
        <w:rPr>
          <w:del w:id="233" w:author="Peter Dobson" w:date="2016-04-13T14:39:00Z"/>
          <w:rFonts w:ascii="Calibri" w:hAnsi="Calibri"/>
        </w:rPr>
      </w:pPr>
      <w:del w:id="234" w:author="Peter Dobson" w:date="2016-04-13T14:39:00Z">
        <w:r w:rsidRPr="000C5AC3" w:rsidDel="000C5AC3">
          <w:rPr>
            <w:rStyle w:val="Hyperlink"/>
          </w:rPr>
          <w:delText>ANNEX 1</w:delText>
        </w:r>
        <w:r w:rsidRPr="00A931F9" w:rsidDel="000C5AC3">
          <w:rPr>
            <w:rFonts w:ascii="Calibri" w:hAnsi="Calibri"/>
          </w:rPr>
          <w:tab/>
        </w:r>
        <w:r w:rsidRPr="000C5AC3" w:rsidDel="000C5AC3">
          <w:rPr>
            <w:rStyle w:val="Hyperlink"/>
          </w:rPr>
          <w:delText>Solar Photovoltaic Glossary</w:delText>
        </w:r>
        <w:r w:rsidDel="000C5AC3">
          <w:rPr>
            <w:webHidden/>
          </w:rPr>
          <w:tab/>
          <w:delText>11</w:delText>
        </w:r>
      </w:del>
    </w:p>
    <w:p w:rsidR="00DC1CA6" w:rsidRDefault="002B598A" w:rsidP="00B56C98">
      <w:pPr>
        <w:outlineLvl w:val="0"/>
        <w:rPr>
          <w:rFonts w:cs="Arial"/>
        </w:rPr>
      </w:pPr>
      <w:r>
        <w:rPr>
          <w:rFonts w:cs="Arial"/>
        </w:rPr>
        <w:fldChar w:fldCharType="end"/>
      </w:r>
    </w:p>
    <w:p w:rsidR="00986D5A" w:rsidRDefault="00986D5A" w:rsidP="00986D5A">
      <w:pPr>
        <w:pStyle w:val="Title"/>
      </w:pPr>
      <w:bookmarkStart w:id="235" w:name="_Toc225671721"/>
      <w:bookmarkStart w:id="236" w:name="_Toc448321824"/>
      <w:r>
        <w:t>Index of Tables</w:t>
      </w:r>
      <w:bookmarkEnd w:id="235"/>
      <w:bookmarkEnd w:id="236"/>
    </w:p>
    <w:p w:rsidR="00DE1B55" w:rsidRPr="00A931F9" w:rsidRDefault="0052391D">
      <w:pPr>
        <w:pStyle w:val="TableofFigures"/>
        <w:rPr>
          <w:rFonts w:ascii="Calibri" w:hAnsi="Calibri" w:cs="Times New Roman"/>
        </w:rPr>
      </w:pPr>
      <w:r>
        <w:fldChar w:fldCharType="begin"/>
      </w:r>
      <w:r w:rsidR="00986D5A">
        <w:instrText xml:space="preserve"> TOC \h \z \t "Table_#" \c </w:instrText>
      </w:r>
      <w:r>
        <w:fldChar w:fldCharType="separate"/>
      </w:r>
      <w:hyperlink w:anchor="_Toc292459877" w:history="1">
        <w:r w:rsidR="00DE1B55" w:rsidRPr="00CC3917">
          <w:rPr>
            <w:rStyle w:val="Hyperlink"/>
          </w:rPr>
          <w:t>Table 1</w:t>
        </w:r>
        <w:r w:rsidR="00DE1B55" w:rsidRPr="00A931F9">
          <w:rPr>
            <w:rFonts w:ascii="Calibri" w:hAnsi="Calibri" w:cs="Times New Roman"/>
          </w:rPr>
          <w:tab/>
        </w:r>
        <w:r w:rsidR="00DE1B55" w:rsidRPr="00CC3917">
          <w:rPr>
            <w:rStyle w:val="Hyperlink"/>
          </w:rPr>
          <w:t>Selection Guide of power systems for AtoN</w:t>
        </w:r>
        <w:r w:rsidR="00DE1B55">
          <w:rPr>
            <w:webHidden/>
          </w:rPr>
          <w:tab/>
        </w:r>
        <w:r w:rsidR="00DE1B55">
          <w:rPr>
            <w:webHidden/>
          </w:rPr>
          <w:fldChar w:fldCharType="begin"/>
        </w:r>
        <w:r w:rsidR="00DE1B55">
          <w:rPr>
            <w:webHidden/>
          </w:rPr>
          <w:instrText xml:space="preserve"> PAGEREF _Toc292459877 \h </w:instrText>
        </w:r>
        <w:r w:rsidR="00DE1B55">
          <w:rPr>
            <w:webHidden/>
          </w:rPr>
        </w:r>
        <w:r w:rsidR="00DE1B55">
          <w:rPr>
            <w:webHidden/>
          </w:rPr>
          <w:fldChar w:fldCharType="separate"/>
        </w:r>
        <w:r w:rsidR="00DE1B55">
          <w:rPr>
            <w:webHidden/>
          </w:rPr>
          <w:t>7</w:t>
        </w:r>
        <w:r w:rsidR="00DE1B55">
          <w:rPr>
            <w:webHidden/>
          </w:rPr>
          <w:fldChar w:fldCharType="end"/>
        </w:r>
      </w:hyperlink>
    </w:p>
    <w:p w:rsidR="00DE1B55" w:rsidRPr="00A931F9" w:rsidRDefault="00BA6A65">
      <w:pPr>
        <w:pStyle w:val="TableofFigures"/>
        <w:rPr>
          <w:rFonts w:ascii="Calibri" w:hAnsi="Calibri" w:cs="Times New Roman"/>
        </w:rPr>
      </w:pPr>
      <w:hyperlink w:anchor="_Toc292459878" w:history="1">
        <w:r w:rsidR="00DE1B55" w:rsidRPr="00CC3917">
          <w:rPr>
            <w:rStyle w:val="Hyperlink"/>
          </w:rPr>
          <w:t>Table 2</w:t>
        </w:r>
        <w:r w:rsidR="00DE1B55" w:rsidRPr="00A931F9">
          <w:rPr>
            <w:rFonts w:ascii="Calibri" w:hAnsi="Calibri" w:cs="Times New Roman"/>
          </w:rPr>
          <w:tab/>
        </w:r>
        <w:r w:rsidR="00DE1B55" w:rsidRPr="00CC3917">
          <w:rPr>
            <w:rStyle w:val="Hyperlink"/>
          </w:rPr>
          <w:t>Selection Guide of energy storage equipment for AtoN</w:t>
        </w:r>
        <w:r w:rsidR="00DE1B55">
          <w:rPr>
            <w:webHidden/>
          </w:rPr>
          <w:tab/>
        </w:r>
        <w:r w:rsidR="00DE1B55">
          <w:rPr>
            <w:webHidden/>
          </w:rPr>
          <w:fldChar w:fldCharType="begin"/>
        </w:r>
        <w:r w:rsidR="00DE1B55">
          <w:rPr>
            <w:webHidden/>
          </w:rPr>
          <w:instrText xml:space="preserve"> PAGEREF _Toc292459878 \h </w:instrText>
        </w:r>
        <w:r w:rsidR="00DE1B55">
          <w:rPr>
            <w:webHidden/>
          </w:rPr>
        </w:r>
        <w:r w:rsidR="00DE1B55">
          <w:rPr>
            <w:webHidden/>
          </w:rPr>
          <w:fldChar w:fldCharType="separate"/>
        </w:r>
        <w:r w:rsidR="00DE1B55">
          <w:rPr>
            <w:webHidden/>
          </w:rPr>
          <w:t>8</w:t>
        </w:r>
        <w:r w:rsidR="00DE1B55">
          <w:rPr>
            <w:webHidden/>
          </w:rPr>
          <w:fldChar w:fldCharType="end"/>
        </w:r>
      </w:hyperlink>
    </w:p>
    <w:p w:rsidR="00986D5A" w:rsidRDefault="0052391D" w:rsidP="00380C7B">
      <w:pPr>
        <w:rPr>
          <w:rFonts w:cs="Arial"/>
        </w:rPr>
      </w:pPr>
      <w:r>
        <w:rPr>
          <w:rFonts w:cs="Arial"/>
        </w:rPr>
        <w:fldChar w:fldCharType="end"/>
      </w:r>
    </w:p>
    <w:p w:rsidR="00986D5A" w:rsidRDefault="00986D5A" w:rsidP="00986D5A">
      <w:pPr>
        <w:pStyle w:val="Title"/>
      </w:pPr>
      <w:bookmarkStart w:id="237" w:name="_Toc225671722"/>
      <w:bookmarkStart w:id="238" w:name="_Toc448321825"/>
      <w:r>
        <w:t>Index of Figures</w:t>
      </w:r>
      <w:bookmarkEnd w:id="237"/>
      <w:bookmarkEnd w:id="238"/>
    </w:p>
    <w:p w:rsidR="00DE1B55" w:rsidRPr="00A931F9" w:rsidRDefault="0052391D">
      <w:pPr>
        <w:pStyle w:val="TableofFigures"/>
        <w:rPr>
          <w:rFonts w:ascii="Calibri" w:hAnsi="Calibri" w:cs="Times New Roman"/>
        </w:rPr>
      </w:pPr>
      <w:r>
        <w:fldChar w:fldCharType="begin"/>
      </w:r>
      <w:r w:rsidR="00986D5A">
        <w:instrText xml:space="preserve"> TOC \h \z \t "Figure_#" \c </w:instrText>
      </w:r>
      <w:r>
        <w:fldChar w:fldCharType="separate"/>
      </w:r>
      <w:hyperlink w:anchor="_Toc292459879" w:history="1">
        <w:r w:rsidR="00DE1B55" w:rsidRPr="00447B57">
          <w:rPr>
            <w:rStyle w:val="Hyperlink"/>
          </w:rPr>
          <w:t>Figure 1</w:t>
        </w:r>
        <w:r w:rsidR="00DE1B55" w:rsidRPr="00A931F9">
          <w:rPr>
            <w:rFonts w:ascii="Calibri" w:hAnsi="Calibri" w:cs="Times New Roman"/>
          </w:rPr>
          <w:tab/>
        </w:r>
        <w:r w:rsidR="00DE1B55" w:rsidRPr="00447B57">
          <w:rPr>
            <w:rStyle w:val="Hyperlink"/>
          </w:rPr>
          <w:t>Flowchart for Application of the 1067 Guideline</w:t>
        </w:r>
        <w:r w:rsidR="00DE1B55">
          <w:rPr>
            <w:webHidden/>
          </w:rPr>
          <w:tab/>
        </w:r>
        <w:r w:rsidR="00DE1B55">
          <w:rPr>
            <w:webHidden/>
          </w:rPr>
          <w:fldChar w:fldCharType="begin"/>
        </w:r>
        <w:r w:rsidR="00DE1B55">
          <w:rPr>
            <w:webHidden/>
          </w:rPr>
          <w:instrText xml:space="preserve"> PAGEREF _Toc292459879 \h </w:instrText>
        </w:r>
        <w:r w:rsidR="00DE1B55">
          <w:rPr>
            <w:webHidden/>
          </w:rPr>
        </w:r>
        <w:r w:rsidR="00DE1B55">
          <w:rPr>
            <w:webHidden/>
          </w:rPr>
          <w:fldChar w:fldCharType="separate"/>
        </w:r>
        <w:r w:rsidR="00DE1B55">
          <w:rPr>
            <w:webHidden/>
          </w:rPr>
          <w:t>5</w:t>
        </w:r>
        <w:r w:rsidR="00DE1B55">
          <w:rPr>
            <w:webHidden/>
          </w:rPr>
          <w:fldChar w:fldCharType="end"/>
        </w:r>
      </w:hyperlink>
    </w:p>
    <w:p w:rsidR="00DE1B55" w:rsidRPr="00A931F9" w:rsidRDefault="00BA6A65">
      <w:pPr>
        <w:pStyle w:val="TableofFigures"/>
        <w:rPr>
          <w:rFonts w:ascii="Calibri" w:hAnsi="Calibri" w:cs="Times New Roman"/>
        </w:rPr>
      </w:pPr>
      <w:hyperlink w:anchor="_Toc292459880" w:history="1">
        <w:r w:rsidR="00DE1B55" w:rsidRPr="00447B57">
          <w:rPr>
            <w:rStyle w:val="Hyperlink"/>
          </w:rPr>
          <w:t>Figure 2</w:t>
        </w:r>
        <w:r w:rsidR="00DE1B55" w:rsidRPr="00A931F9">
          <w:rPr>
            <w:rFonts w:ascii="Calibri" w:hAnsi="Calibri" w:cs="Times New Roman"/>
          </w:rPr>
          <w:tab/>
        </w:r>
        <w:r w:rsidR="00DE1B55" w:rsidRPr="00447B57">
          <w:rPr>
            <w:rStyle w:val="Hyperlink"/>
          </w:rPr>
          <w:t>Autonomy of a Battery</w:t>
        </w:r>
        <w:r w:rsidR="00DE1B55">
          <w:rPr>
            <w:webHidden/>
          </w:rPr>
          <w:tab/>
        </w:r>
        <w:r w:rsidR="00DE1B55">
          <w:rPr>
            <w:webHidden/>
          </w:rPr>
          <w:fldChar w:fldCharType="begin"/>
        </w:r>
        <w:r w:rsidR="00DE1B55">
          <w:rPr>
            <w:webHidden/>
          </w:rPr>
          <w:instrText xml:space="preserve"> PAGEREF _Toc292459880 \h </w:instrText>
        </w:r>
        <w:r w:rsidR="00DE1B55">
          <w:rPr>
            <w:webHidden/>
          </w:rPr>
        </w:r>
        <w:r w:rsidR="00DE1B55">
          <w:rPr>
            <w:webHidden/>
          </w:rPr>
          <w:fldChar w:fldCharType="separate"/>
        </w:r>
        <w:r w:rsidR="00DE1B55">
          <w:rPr>
            <w:webHidden/>
          </w:rPr>
          <w:t>11</w:t>
        </w:r>
        <w:r w:rsidR="00DE1B55">
          <w:rPr>
            <w:webHidden/>
          </w:rPr>
          <w:fldChar w:fldCharType="end"/>
        </w:r>
      </w:hyperlink>
    </w:p>
    <w:p w:rsidR="00986D5A" w:rsidRPr="00371BEF" w:rsidRDefault="0052391D" w:rsidP="00380C7B">
      <w:r>
        <w:fldChar w:fldCharType="end"/>
      </w:r>
    </w:p>
    <w:p w:rsidR="001920DA" w:rsidRDefault="001920DA" w:rsidP="00FF0623">
      <w:pPr>
        <w:pStyle w:val="BlockText"/>
        <w:ind w:left="0" w:right="283"/>
        <w:jc w:val="center"/>
      </w:pPr>
    </w:p>
    <w:p w:rsidR="009E1230" w:rsidRPr="00FF0623" w:rsidRDefault="00460028" w:rsidP="00FF0623">
      <w:pPr>
        <w:pStyle w:val="BlockText"/>
        <w:ind w:left="0" w:right="283"/>
        <w:jc w:val="center"/>
        <w:rPr>
          <w:b/>
          <w:sz w:val="32"/>
          <w:szCs w:val="32"/>
        </w:rPr>
      </w:pPr>
      <w:r w:rsidRPr="00371BEF">
        <w:br w:type="page"/>
      </w:r>
      <w:r w:rsidR="00DE7867" w:rsidRPr="00FF0623">
        <w:rPr>
          <w:b/>
          <w:sz w:val="32"/>
          <w:szCs w:val="32"/>
        </w:rPr>
        <w:lastRenderedPageBreak/>
        <w:t>Selection of Power Systems for Aids to Navigation and Associated Equipment</w:t>
      </w:r>
    </w:p>
    <w:p w:rsidR="00DE7867" w:rsidRDefault="00DE7867" w:rsidP="00345365">
      <w:pPr>
        <w:pStyle w:val="Heading1"/>
      </w:pPr>
      <w:bookmarkStart w:id="239" w:name="_Toc220205963"/>
      <w:bookmarkStart w:id="240" w:name="_Toc225671723"/>
      <w:bookmarkStart w:id="241" w:name="_Toc448321826"/>
      <w:r>
        <w:t>Introduction</w:t>
      </w:r>
      <w:bookmarkEnd w:id="239"/>
      <w:bookmarkEnd w:id="240"/>
      <w:bookmarkEnd w:id="241"/>
    </w:p>
    <w:p w:rsidR="00DE7867" w:rsidRDefault="00DE7867" w:rsidP="00DE7867">
      <w:pPr>
        <w:pStyle w:val="BodyText"/>
      </w:pPr>
      <w:r>
        <w:t>The purpose of this Guideline is to assist Authorities in the selection and design of power system</w:t>
      </w:r>
      <w:r w:rsidR="00BD2FA1">
        <w:t>s for Aids to Navigation (AtoN).</w:t>
      </w:r>
    </w:p>
    <w:p w:rsidR="00DE7867" w:rsidRDefault="00DE7867" w:rsidP="00DE7867">
      <w:pPr>
        <w:pStyle w:val="BodyText"/>
      </w:pPr>
      <w:r>
        <w:t>Th</w:t>
      </w:r>
      <w:r w:rsidR="00BD2FA1">
        <w:t>is guideline</w:t>
      </w:r>
      <w:r>
        <w:t xml:space="preserve"> contains descriptions of power generation, energy storage, load identification and calculation methodologies that are available for use with AtoN, together with thei</w:t>
      </w:r>
      <w:r w:rsidR="00BD2FA1">
        <w:t>r advantages and disadvantages.</w:t>
      </w:r>
    </w:p>
    <w:p w:rsidR="00DE7867" w:rsidRDefault="00DE7867" w:rsidP="00DE7867">
      <w:pPr>
        <w:pStyle w:val="BodyText"/>
      </w:pPr>
      <w:r>
        <w:t>Suggestions on Life Cycle Management issues are also addressed in the document.</w:t>
      </w:r>
    </w:p>
    <w:p w:rsidR="00DE7867" w:rsidRDefault="00DE7867" w:rsidP="00345365">
      <w:pPr>
        <w:pStyle w:val="Heading1"/>
      </w:pPr>
      <w:bookmarkStart w:id="242" w:name="_Toc220205964"/>
      <w:bookmarkStart w:id="243" w:name="_Toc225671724"/>
      <w:bookmarkStart w:id="244" w:name="_Toc448321827"/>
      <w:r>
        <w:t>How to use this guideline</w:t>
      </w:r>
      <w:bookmarkEnd w:id="242"/>
      <w:bookmarkEnd w:id="243"/>
      <w:bookmarkEnd w:id="244"/>
    </w:p>
    <w:p w:rsidR="00DE7867" w:rsidRDefault="00DE7867" w:rsidP="00345365">
      <w:pPr>
        <w:pStyle w:val="BodyText"/>
      </w:pPr>
      <w:r>
        <w:t>This document is an overarching guideline and needs to be read in conjunction with the following documents:</w:t>
      </w:r>
    </w:p>
    <w:p w:rsidR="00DE7867" w:rsidRDefault="00DE7867" w:rsidP="00345365">
      <w:pPr>
        <w:pStyle w:val="BodyText2"/>
      </w:pPr>
      <w:r>
        <w:t>IALA Guideline</w:t>
      </w:r>
      <w:r w:rsidR="00BD2FA1">
        <w:t xml:space="preserve"> No.</w:t>
      </w:r>
      <w:r>
        <w:t xml:space="preserve"> </w:t>
      </w:r>
      <w:r w:rsidR="004766F6">
        <w:t>1067</w:t>
      </w:r>
      <w:r>
        <w:t xml:space="preserve">-1 </w:t>
      </w:r>
      <w:r w:rsidR="00BD2FA1">
        <w:t xml:space="preserve">on </w:t>
      </w:r>
      <w:r>
        <w:t>Total Electric Loads of A</w:t>
      </w:r>
      <w:r w:rsidR="00FC0292">
        <w:t>ids to Navigation</w:t>
      </w:r>
    </w:p>
    <w:p w:rsidR="00DE7867" w:rsidRDefault="00DE7867" w:rsidP="00345365">
      <w:pPr>
        <w:pStyle w:val="BodyText2"/>
      </w:pPr>
      <w:r>
        <w:t>IALA Guideline</w:t>
      </w:r>
      <w:r w:rsidR="00BD2FA1">
        <w:t xml:space="preserve"> No.</w:t>
      </w:r>
      <w:r>
        <w:t xml:space="preserve"> </w:t>
      </w:r>
      <w:r w:rsidR="004766F6">
        <w:t>1067</w:t>
      </w:r>
      <w:r>
        <w:t xml:space="preserve">-2 </w:t>
      </w:r>
      <w:r w:rsidR="00BD2FA1">
        <w:t xml:space="preserve">on </w:t>
      </w:r>
      <w:r>
        <w:t xml:space="preserve">Power </w:t>
      </w:r>
      <w:r w:rsidR="00FC0292">
        <w:t>Sources</w:t>
      </w:r>
    </w:p>
    <w:p w:rsidR="00DE7867" w:rsidRDefault="00DE7867" w:rsidP="00345365">
      <w:pPr>
        <w:pStyle w:val="BodyText2"/>
      </w:pPr>
      <w:r>
        <w:t>IALA Guideline</w:t>
      </w:r>
      <w:r w:rsidR="00BD2FA1">
        <w:t xml:space="preserve"> No.</w:t>
      </w:r>
      <w:r>
        <w:t xml:space="preserve"> </w:t>
      </w:r>
      <w:r w:rsidR="004766F6">
        <w:t>1067</w:t>
      </w:r>
      <w:r>
        <w:t xml:space="preserve">-3 </w:t>
      </w:r>
      <w:r w:rsidR="00BD2FA1">
        <w:t xml:space="preserve">on </w:t>
      </w:r>
      <w:r>
        <w:t>Electrical Energy Storage for A</w:t>
      </w:r>
      <w:r w:rsidR="00FC0292">
        <w:t xml:space="preserve">ids </w:t>
      </w:r>
      <w:r>
        <w:t>to</w:t>
      </w:r>
      <w:r w:rsidR="00FC0292">
        <w:t xml:space="preserve"> </w:t>
      </w:r>
      <w:r>
        <w:t>N</w:t>
      </w:r>
      <w:r w:rsidR="00FC0292">
        <w:t>avigation</w:t>
      </w:r>
    </w:p>
    <w:p w:rsidR="00DE7867" w:rsidRDefault="00DE7867" w:rsidP="00345365">
      <w:pPr>
        <w:pStyle w:val="Heading2"/>
      </w:pPr>
      <w:bookmarkStart w:id="245" w:name="_Toc211120541"/>
      <w:bookmarkStart w:id="246" w:name="_Toc211120684"/>
      <w:bookmarkStart w:id="247" w:name="_Toc211121079"/>
      <w:bookmarkStart w:id="248" w:name="_Toc220205965"/>
      <w:bookmarkStart w:id="249" w:name="_Toc225671725"/>
      <w:bookmarkStart w:id="250" w:name="_Toc448321828"/>
      <w:bookmarkEnd w:id="245"/>
      <w:bookmarkEnd w:id="246"/>
      <w:bookmarkEnd w:id="247"/>
      <w:r>
        <w:t>Scope</w:t>
      </w:r>
      <w:bookmarkEnd w:id="248"/>
      <w:bookmarkEnd w:id="249"/>
      <w:bookmarkEnd w:id="250"/>
    </w:p>
    <w:p w:rsidR="00DE7867" w:rsidRDefault="00DE7867" w:rsidP="00345365">
      <w:pPr>
        <w:pStyle w:val="BodyText"/>
      </w:pPr>
      <w:r>
        <w:t>This guideline is focused on delivery of power systems for AtoN but may equally be applied to ancillary services such as security systems, remote control, monitoring and domestic loads.</w:t>
      </w:r>
    </w:p>
    <w:p w:rsidR="00DE7867" w:rsidRDefault="00DE7867" w:rsidP="00345365">
      <w:pPr>
        <w:pStyle w:val="BodyText"/>
      </w:pPr>
      <w:r>
        <w:t>The following flowchart shows the steps needed to make the best use of this guideline.</w:t>
      </w:r>
    </w:p>
    <w:p w:rsidR="00DE7867" w:rsidRDefault="00345365" w:rsidP="00345365">
      <w:pPr>
        <w:pStyle w:val="Heading2"/>
      </w:pPr>
      <w:bookmarkStart w:id="251" w:name="_Toc220205966"/>
      <w:r>
        <w:br w:type="page"/>
      </w:r>
      <w:bookmarkStart w:id="252" w:name="_Toc225671726"/>
      <w:bookmarkStart w:id="253" w:name="_Toc448321829"/>
      <w:r w:rsidR="00DE7867">
        <w:lastRenderedPageBreak/>
        <w:t>Application of the 10</w:t>
      </w:r>
      <w:r w:rsidR="004766F6">
        <w:t>67</w:t>
      </w:r>
      <w:r w:rsidR="00DE7867">
        <w:t xml:space="preserve"> Guideline</w:t>
      </w:r>
      <w:bookmarkEnd w:id="251"/>
      <w:bookmarkEnd w:id="252"/>
      <w:bookmarkEnd w:id="253"/>
    </w:p>
    <w:p w:rsidR="00DE7867" w:rsidRPr="008107EC" w:rsidRDefault="00795ECC" w:rsidP="00DE7867">
      <w:pPr>
        <w:jc w:val="center"/>
        <w:rPr>
          <w:b/>
          <w:sz w:val="28"/>
          <w:szCs w:val="28"/>
          <w:u w:val="single"/>
        </w:rPr>
      </w:pPr>
      <w:r>
        <w:rPr>
          <w:noProof/>
          <w:lang w:val="en-IE" w:eastAsia="en-IE"/>
        </w:rPr>
        <mc:AlternateContent>
          <mc:Choice Requires="wps">
            <w:drawing>
              <wp:anchor distT="0" distB="0" distL="114300" distR="114300" simplePos="0" relativeHeight="251666944" behindDoc="0" locked="0" layoutInCell="1" allowOverlap="1">
                <wp:simplePos x="0" y="0"/>
                <wp:positionH relativeFrom="column">
                  <wp:posOffset>5483860</wp:posOffset>
                </wp:positionH>
                <wp:positionV relativeFrom="paragraph">
                  <wp:posOffset>1191260</wp:posOffset>
                </wp:positionV>
                <wp:extent cx="10795" cy="1384935"/>
                <wp:effectExtent l="12700" t="12065" r="5080" b="12700"/>
                <wp:wrapNone/>
                <wp:docPr id="15" name="AutoShap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 cy="13849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type w14:anchorId="40F34F5C" id="_x0000_t32" coordsize="21600,21600" o:spt="32" o:oned="t" path="m,l21600,21600e" filled="f">
                <v:path arrowok="t" fillok="f" o:connecttype="none"/>
                <o:lock v:ext="edit" shapetype="t"/>
              </v:shapetype>
              <v:shape id="AutoShape 139" o:spid="_x0000_s1026" type="#_x0000_t32" style="position:absolute;margin-left:431.8pt;margin-top:93.8pt;width:.85pt;height:109.0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"/>
            </w:pict>
          </mc:Fallback>
        </mc:AlternateContent>
      </w:r>
      <w:r w:rsidR="006D48DF">
        <w:object w:dxaOrig="8594" w:dyaOrig="130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9.25pt;height:636.75pt" o:ole="">
            <v:imagedata r:id="rId12" o:title=""/>
          </v:shape>
          <o:OLEObject Type="Embed" ProgID="Visio.Drawing.11" ShapeID="_x0000_i1025" DrawAspect="Content" ObjectID="_1522146887" r:id="rId13"/>
        </w:object>
      </w:r>
    </w:p>
    <w:p w:rsidR="00DE7867" w:rsidRPr="00CC47DF" w:rsidRDefault="00671D3E" w:rsidP="00345365">
      <w:pPr>
        <w:pStyle w:val="Figure"/>
      </w:pPr>
      <w:bookmarkStart w:id="254" w:name="_Toc292459879"/>
      <w:r>
        <w:t xml:space="preserve">Flowchart for Application of the </w:t>
      </w:r>
      <w:r w:rsidR="004766F6">
        <w:t>1067</w:t>
      </w:r>
      <w:r>
        <w:t xml:space="preserve"> Guideline</w:t>
      </w:r>
      <w:bookmarkEnd w:id="254"/>
    </w:p>
    <w:p w:rsidR="00DE7867" w:rsidRDefault="00DE7867" w:rsidP="00345365">
      <w:pPr>
        <w:pStyle w:val="Heading1"/>
      </w:pPr>
      <w:bookmarkStart w:id="255" w:name="_Toc220205967"/>
      <w:bookmarkStart w:id="256" w:name="_Toc225671727"/>
      <w:bookmarkStart w:id="257" w:name="_Toc448321830"/>
      <w:r>
        <w:lastRenderedPageBreak/>
        <w:t xml:space="preserve">Selection of Power Systems </w:t>
      </w:r>
      <w:smartTag w:uri="urn:schemas-microsoft-com:office:smarttags" w:element="PlaceType">
        <w:r>
          <w:t>and</w:t>
        </w:r>
      </w:smartTag>
      <w:r>
        <w:t xml:space="preserve"> Energy Storage</w:t>
      </w:r>
      <w:bookmarkEnd w:id="255"/>
      <w:bookmarkEnd w:id="256"/>
      <w:bookmarkEnd w:id="257"/>
      <w:r>
        <w:t xml:space="preserve"> </w:t>
      </w:r>
    </w:p>
    <w:p w:rsidR="00DE7867" w:rsidRPr="00345365" w:rsidRDefault="00DE7867" w:rsidP="00345365">
      <w:pPr>
        <w:pStyle w:val="BodyText"/>
      </w:pPr>
      <w:r w:rsidRPr="00345365">
        <w:t xml:space="preserve">This section identifies those items that should be taken into consideration when selecting energy storage and associated power systems for AtoN locations.  Table 1 provides general guidance on the most appropriate power systems for a number of locations, power requirements and environmental issues. </w:t>
      </w:r>
      <w:r w:rsidR="00276742">
        <w:t xml:space="preserve"> </w:t>
      </w:r>
      <w:r w:rsidRPr="00345365">
        <w:t>However, it would be prudent to use the appropriate guideline to better determine the potential and define the optimal solution.</w:t>
      </w:r>
    </w:p>
    <w:p w:rsidR="00DE7867" w:rsidRDefault="00DE7867" w:rsidP="00276742">
      <w:pPr>
        <w:pStyle w:val="Heading2"/>
        <w:keepNext/>
        <w:tabs>
          <w:tab w:val="clear" w:pos="851"/>
          <w:tab w:val="num" w:pos="763"/>
        </w:tabs>
        <w:spacing w:before="240"/>
        <w:ind w:left="763" w:hanging="763"/>
      </w:pPr>
      <w:bookmarkStart w:id="258" w:name="_Toc220205968"/>
      <w:bookmarkStart w:id="259" w:name="_Toc225671728"/>
      <w:bookmarkStart w:id="260" w:name="_Toc448321831"/>
      <w:r>
        <w:t>General</w:t>
      </w:r>
      <w:bookmarkEnd w:id="258"/>
      <w:bookmarkEnd w:id="259"/>
      <w:bookmarkEnd w:id="260"/>
    </w:p>
    <w:p w:rsidR="00DE7867" w:rsidRPr="00345365" w:rsidRDefault="00DE7867" w:rsidP="00345365">
      <w:pPr>
        <w:pStyle w:val="BodyText"/>
      </w:pPr>
      <w:r w:rsidRPr="00345365">
        <w:t>The power requirement for AtoN cannot be based on the light source in isolation because the power system provides for the total needs of the AtoN.  This may include fog signals, lights, RACONs, remote control and monitoring facilities, security and domestic loads.  Domestic loads can vary substantially - demand on manned stations will be at a constant high level, while the demand on unmanned stations would only o</w:t>
      </w:r>
      <w:r w:rsidR="00345365" w:rsidRPr="00345365">
        <w:t>ccur during maintenance visits.</w:t>
      </w:r>
    </w:p>
    <w:p w:rsidR="00DE7867" w:rsidRPr="00345365" w:rsidRDefault="00DE7867" w:rsidP="00345365">
      <w:pPr>
        <w:pStyle w:val="BodyText"/>
      </w:pPr>
      <w:r w:rsidRPr="00345365">
        <w:t>In addition to the development of new light sources, the automation of lighthouses and systems and changing user requirements play a significant part in the relevance and size of power supplies.</w:t>
      </w:r>
    </w:p>
    <w:p w:rsidR="00DE7867" w:rsidRDefault="00DE7867" w:rsidP="00345365">
      <w:pPr>
        <w:pStyle w:val="BodyText"/>
      </w:pPr>
      <w:r w:rsidRPr="00345365">
        <w:t>However, developments in technology have made it possible to reduce the power consumption of AtoN without any detrimental effect on the service provided to mariners.  In particular, battery systems</w:t>
      </w:r>
      <w:r w:rsidR="004947D8">
        <w:t>,</w:t>
      </w:r>
      <w:r w:rsidRPr="00345365">
        <w:t xml:space="preserve"> rather than diesel generators</w:t>
      </w:r>
      <w:r w:rsidR="004947D8">
        <w:t>,</w:t>
      </w:r>
      <w:r w:rsidRPr="00345365">
        <w:t xml:space="preserve"> can be used as back up for utility power or as the companion of renewable energy sources. </w:t>
      </w:r>
      <w:r w:rsidR="001617C8">
        <w:t xml:space="preserve"> </w:t>
      </w:r>
      <w:r w:rsidRPr="00345365">
        <w:t>Integrated power system lanterns may also meet the requirements, thus eliminating the need for external power</w:t>
      </w:r>
      <w:r w:rsidR="00345365" w:rsidRPr="00345365">
        <w:t xml:space="preserve"> generation and ene</w:t>
      </w:r>
      <w:r w:rsidR="00345365">
        <w:t>rgy storage.</w:t>
      </w:r>
    </w:p>
    <w:p w:rsidR="00DE7867" w:rsidRDefault="00DE7867" w:rsidP="00276742">
      <w:pPr>
        <w:pStyle w:val="Heading2"/>
        <w:keepNext/>
        <w:tabs>
          <w:tab w:val="clear" w:pos="851"/>
          <w:tab w:val="num" w:pos="763"/>
        </w:tabs>
        <w:spacing w:before="240"/>
        <w:ind w:left="763" w:hanging="763"/>
      </w:pPr>
      <w:bookmarkStart w:id="261" w:name="_Toc220205969"/>
      <w:bookmarkStart w:id="262" w:name="_Toc225671729"/>
      <w:bookmarkStart w:id="263" w:name="_Toc448321832"/>
      <w:r>
        <w:t>Guidance on Power Sources</w:t>
      </w:r>
      <w:bookmarkEnd w:id="261"/>
      <w:bookmarkEnd w:id="262"/>
      <w:bookmarkEnd w:id="263"/>
    </w:p>
    <w:p w:rsidR="00DE7867" w:rsidRDefault="00DE7867" w:rsidP="00DE7867">
      <w:pPr>
        <w:pStyle w:val="BodyText"/>
      </w:pPr>
      <w:r>
        <w:t xml:space="preserve">Where power is supplied by others, reliable and readily available, this may be the cheapest energy source. </w:t>
      </w:r>
      <w:r w:rsidR="001617C8">
        <w:t xml:space="preserve"> </w:t>
      </w:r>
      <w:r>
        <w:t>When utility power is used, it is sufficient to provide back-up facilities by means of energy storage solutions.  The capacity of the device need only be sufficient to enable time for access to site and repair.</w:t>
      </w:r>
    </w:p>
    <w:p w:rsidR="00DE7867" w:rsidRDefault="00DE7867" w:rsidP="00DE7867">
      <w:pPr>
        <w:pStyle w:val="BodyText"/>
      </w:pPr>
      <w:r>
        <w:t>Where externally supplied power is difficult or impo</w:t>
      </w:r>
      <w:r w:rsidR="00345365">
        <w:t>ssible to install, solar energy</w:t>
      </w:r>
      <w:r>
        <w:t xml:space="preserve">, wind energy or other renewable source of energy should be considered as the next option. </w:t>
      </w:r>
      <w:r w:rsidR="001617C8">
        <w:t xml:space="preserve"> </w:t>
      </w:r>
      <w:r>
        <w:t xml:space="preserve">In </w:t>
      </w:r>
      <w:r w:rsidR="00671D3E">
        <w:t xml:space="preserve">some </w:t>
      </w:r>
      <w:r>
        <w:t>situations where renewable energy source is not practicable, p</w:t>
      </w:r>
      <w:r w:rsidR="00345365">
        <w:t>rimary batteries can be used.</w:t>
      </w:r>
    </w:p>
    <w:p w:rsidR="00DE7867" w:rsidRDefault="00DE7867" w:rsidP="00DE7867">
      <w:pPr>
        <w:pStyle w:val="BodyText"/>
      </w:pPr>
      <w:r>
        <w:t>Diesel generators should only be considered for major loads.</w:t>
      </w:r>
    </w:p>
    <w:p w:rsidR="00345365" w:rsidRDefault="00345365" w:rsidP="00DE7867">
      <w:pPr>
        <w:pStyle w:val="BodyText"/>
      </w:pPr>
    </w:p>
    <w:p w:rsidR="00345365" w:rsidRDefault="00345365" w:rsidP="00DE7867">
      <w:pPr>
        <w:pStyle w:val="BodyText"/>
        <w:sectPr w:rsidR="00345365" w:rsidSect="00BD2FA1">
          <w:headerReference w:type="default" r:id="rId14"/>
          <w:footerReference w:type="default" r:id="rId15"/>
          <w:headerReference w:type="first" r:id="rId16"/>
          <w:footerReference w:type="first" r:id="rId17"/>
          <w:pgSz w:w="11907" w:h="16840" w:code="9"/>
          <w:pgMar w:top="1134" w:right="1134" w:bottom="1134" w:left="1134" w:header="567" w:footer="567" w:gutter="0"/>
          <w:cols w:space="720"/>
          <w:titlePg/>
          <w:docGrid w:linePitch="299"/>
        </w:sectPr>
      </w:pPr>
    </w:p>
    <w:p w:rsidR="00DE7867" w:rsidRDefault="00DE7867" w:rsidP="006E2FE5">
      <w:pPr>
        <w:pStyle w:val="BodyText"/>
      </w:pPr>
      <w:r>
        <w:lastRenderedPageBreak/>
        <w:t>Table 1 provides information on the practical choice of energy storage systems and guidance on the application of power sources for aids to navigation.</w:t>
      </w:r>
    </w:p>
    <w:p w:rsidR="00DE7867" w:rsidRPr="002B598A" w:rsidRDefault="006E2FE5" w:rsidP="00345365">
      <w:pPr>
        <w:pStyle w:val="Table"/>
      </w:pPr>
      <w:bookmarkStart w:id="264" w:name="_Toc292459877"/>
      <w:r w:rsidRPr="002B598A">
        <w:t>Selection Guide of power systems for AtoN</w:t>
      </w:r>
      <w:bookmarkEnd w:id="264"/>
    </w:p>
    <w:tbl>
      <w:tblPr>
        <w:tblW w:w="11437" w:type="dxa"/>
        <w:jc w:val="center"/>
        <w:tblLayout w:type="fixed"/>
        <w:tblCellMar>
          <w:left w:w="30" w:type="dxa"/>
          <w:right w:w="30" w:type="dxa"/>
        </w:tblCellMar>
        <w:tblLook w:val="0000" w:firstRow="0" w:lastRow="0" w:firstColumn="0" w:lastColumn="0" w:noHBand="0" w:noVBand="0"/>
      </w:tblPr>
      <w:tblGrid>
        <w:gridCol w:w="1844"/>
        <w:gridCol w:w="868"/>
        <w:gridCol w:w="828"/>
        <w:gridCol w:w="828"/>
        <w:gridCol w:w="828"/>
        <w:gridCol w:w="828"/>
        <w:gridCol w:w="1065"/>
        <w:gridCol w:w="1134"/>
        <w:gridCol w:w="708"/>
        <w:gridCol w:w="1032"/>
        <w:gridCol w:w="1474"/>
      </w:tblGrid>
      <w:tr w:rsidR="00DE7867" w:rsidRPr="004947D8" w:rsidTr="004947D8">
        <w:trPr>
          <w:cantSplit/>
          <w:trHeight w:val="1502"/>
          <w:jc w:val="center"/>
        </w:trPr>
        <w:tc>
          <w:tcPr>
            <w:tcW w:w="1844" w:type="dxa"/>
            <w:tcBorders>
              <w:top w:val="single" w:sz="12" w:space="0" w:color="auto"/>
              <w:left w:val="single" w:sz="12" w:space="0" w:color="auto"/>
              <w:bottom w:val="single" w:sz="12" w:space="0" w:color="auto"/>
              <w:right w:val="single" w:sz="6" w:space="0" w:color="auto"/>
            </w:tcBorders>
            <w:vAlign w:val="center"/>
          </w:tcPr>
          <w:p w:rsidR="00DE7867" w:rsidRPr="004947D8" w:rsidRDefault="00DE7867" w:rsidP="004947D8">
            <w:pPr>
              <w:rPr>
                <w:b/>
                <w:sz w:val="18"/>
                <w:szCs w:val="18"/>
              </w:rPr>
            </w:pPr>
            <w:r w:rsidRPr="004947D8">
              <w:rPr>
                <w:b/>
                <w:sz w:val="18"/>
                <w:szCs w:val="18"/>
              </w:rPr>
              <w:t>Power Systems</w:t>
            </w:r>
          </w:p>
        </w:tc>
        <w:tc>
          <w:tcPr>
            <w:tcW w:w="868" w:type="dxa"/>
            <w:tcBorders>
              <w:top w:val="single" w:sz="12" w:space="0" w:color="auto"/>
              <w:left w:val="single" w:sz="6" w:space="0" w:color="auto"/>
              <w:bottom w:val="single" w:sz="12" w:space="0" w:color="auto"/>
              <w:right w:val="single" w:sz="6" w:space="0" w:color="auto"/>
            </w:tcBorders>
            <w:textDirection w:val="btLr"/>
            <w:vAlign w:val="center"/>
          </w:tcPr>
          <w:p w:rsidR="00DE7867" w:rsidRPr="004947D8" w:rsidRDefault="00DE7867" w:rsidP="004947D8">
            <w:pPr>
              <w:ind w:left="113" w:right="113"/>
              <w:jc w:val="center"/>
              <w:rPr>
                <w:b/>
                <w:sz w:val="18"/>
                <w:szCs w:val="18"/>
              </w:rPr>
            </w:pPr>
            <w:r w:rsidRPr="004947D8">
              <w:rPr>
                <w:b/>
                <w:sz w:val="18"/>
                <w:szCs w:val="18"/>
              </w:rPr>
              <w:t>Remote</w:t>
            </w:r>
            <w:r w:rsidR="004947D8">
              <w:rPr>
                <w:b/>
                <w:sz w:val="18"/>
                <w:szCs w:val="18"/>
              </w:rPr>
              <w:t xml:space="preserve"> </w:t>
            </w:r>
            <w:r w:rsidRPr="004947D8">
              <w:rPr>
                <w:b/>
                <w:sz w:val="18"/>
                <w:szCs w:val="18"/>
              </w:rPr>
              <w:t>Site</w:t>
            </w:r>
          </w:p>
        </w:tc>
        <w:tc>
          <w:tcPr>
            <w:tcW w:w="828" w:type="dxa"/>
            <w:tcBorders>
              <w:top w:val="single" w:sz="12" w:space="0" w:color="auto"/>
              <w:left w:val="single" w:sz="6" w:space="0" w:color="auto"/>
              <w:bottom w:val="single" w:sz="12" w:space="0" w:color="auto"/>
              <w:right w:val="single" w:sz="6" w:space="0" w:color="auto"/>
            </w:tcBorders>
            <w:textDirection w:val="btLr"/>
            <w:vAlign w:val="center"/>
          </w:tcPr>
          <w:p w:rsidR="00DE7867" w:rsidRPr="004947D8" w:rsidRDefault="00DE7867" w:rsidP="004947D8">
            <w:pPr>
              <w:ind w:left="113" w:right="113"/>
              <w:jc w:val="center"/>
              <w:rPr>
                <w:b/>
                <w:sz w:val="18"/>
                <w:szCs w:val="18"/>
              </w:rPr>
            </w:pPr>
            <w:r w:rsidRPr="004947D8">
              <w:rPr>
                <w:b/>
                <w:sz w:val="18"/>
                <w:szCs w:val="18"/>
              </w:rPr>
              <w:t>No</w:t>
            </w:r>
            <w:r w:rsidR="004947D8" w:rsidRPr="004947D8">
              <w:rPr>
                <w:b/>
                <w:sz w:val="18"/>
                <w:szCs w:val="18"/>
              </w:rPr>
              <w:t xml:space="preserve"> </w:t>
            </w:r>
            <w:r w:rsidRPr="004947D8">
              <w:rPr>
                <w:b/>
                <w:sz w:val="18"/>
                <w:szCs w:val="18"/>
              </w:rPr>
              <w:t>Easy</w:t>
            </w:r>
            <w:r w:rsidR="004947D8" w:rsidRPr="004947D8">
              <w:rPr>
                <w:b/>
                <w:sz w:val="18"/>
                <w:szCs w:val="18"/>
              </w:rPr>
              <w:t xml:space="preserve"> </w:t>
            </w:r>
            <w:r w:rsidRPr="004947D8">
              <w:rPr>
                <w:b/>
                <w:sz w:val="18"/>
                <w:szCs w:val="18"/>
              </w:rPr>
              <w:t>Access</w:t>
            </w:r>
          </w:p>
        </w:tc>
        <w:tc>
          <w:tcPr>
            <w:tcW w:w="828" w:type="dxa"/>
            <w:tcBorders>
              <w:top w:val="single" w:sz="12" w:space="0" w:color="auto"/>
              <w:left w:val="single" w:sz="6" w:space="0" w:color="auto"/>
              <w:bottom w:val="single" w:sz="12" w:space="0" w:color="auto"/>
              <w:right w:val="single" w:sz="6" w:space="0" w:color="auto"/>
            </w:tcBorders>
            <w:textDirection w:val="btLr"/>
            <w:vAlign w:val="center"/>
          </w:tcPr>
          <w:p w:rsidR="00DE7867" w:rsidRPr="004947D8" w:rsidRDefault="00DE7867" w:rsidP="004947D8">
            <w:pPr>
              <w:ind w:left="113" w:right="113"/>
              <w:jc w:val="center"/>
              <w:rPr>
                <w:b/>
                <w:sz w:val="18"/>
                <w:szCs w:val="18"/>
              </w:rPr>
            </w:pPr>
            <w:r w:rsidRPr="004947D8">
              <w:rPr>
                <w:b/>
                <w:sz w:val="18"/>
                <w:szCs w:val="18"/>
              </w:rPr>
              <w:t>High</w:t>
            </w:r>
            <w:r w:rsidR="004947D8" w:rsidRPr="004947D8">
              <w:rPr>
                <w:b/>
                <w:sz w:val="18"/>
                <w:szCs w:val="18"/>
              </w:rPr>
              <w:t xml:space="preserve"> </w:t>
            </w:r>
            <w:r w:rsidRPr="004947D8">
              <w:rPr>
                <w:b/>
                <w:sz w:val="18"/>
                <w:szCs w:val="18"/>
              </w:rPr>
              <w:t>Power</w:t>
            </w:r>
            <w:r w:rsidR="004947D8" w:rsidRPr="004947D8">
              <w:rPr>
                <w:b/>
                <w:sz w:val="18"/>
                <w:szCs w:val="18"/>
              </w:rPr>
              <w:t xml:space="preserve"> </w:t>
            </w:r>
            <w:r w:rsidRPr="004947D8">
              <w:rPr>
                <w:b/>
                <w:sz w:val="18"/>
                <w:szCs w:val="18"/>
              </w:rPr>
              <w:t>&gt; 300</w:t>
            </w:r>
            <w:r w:rsidR="004947D8" w:rsidRPr="004947D8">
              <w:rPr>
                <w:b/>
                <w:sz w:val="18"/>
                <w:szCs w:val="18"/>
              </w:rPr>
              <w:t xml:space="preserve"> </w:t>
            </w:r>
            <w:proofErr w:type="spellStart"/>
            <w:r w:rsidRPr="004947D8">
              <w:rPr>
                <w:b/>
                <w:sz w:val="18"/>
                <w:szCs w:val="18"/>
              </w:rPr>
              <w:t>Wh</w:t>
            </w:r>
            <w:proofErr w:type="spellEnd"/>
            <w:r w:rsidRPr="004947D8">
              <w:rPr>
                <w:b/>
                <w:sz w:val="18"/>
                <w:szCs w:val="18"/>
              </w:rPr>
              <w:t xml:space="preserve"> / day</w:t>
            </w:r>
          </w:p>
        </w:tc>
        <w:tc>
          <w:tcPr>
            <w:tcW w:w="828" w:type="dxa"/>
            <w:tcBorders>
              <w:top w:val="single" w:sz="12" w:space="0" w:color="auto"/>
              <w:left w:val="single" w:sz="6" w:space="0" w:color="auto"/>
              <w:bottom w:val="single" w:sz="12" w:space="0" w:color="auto"/>
              <w:right w:val="single" w:sz="6" w:space="0" w:color="auto"/>
            </w:tcBorders>
            <w:textDirection w:val="btLr"/>
            <w:vAlign w:val="center"/>
          </w:tcPr>
          <w:p w:rsidR="00DE7867" w:rsidRPr="004947D8" w:rsidRDefault="00DE7867" w:rsidP="004947D8">
            <w:pPr>
              <w:ind w:left="113" w:right="113"/>
              <w:jc w:val="center"/>
              <w:rPr>
                <w:b/>
                <w:sz w:val="18"/>
                <w:szCs w:val="18"/>
              </w:rPr>
            </w:pPr>
            <w:r w:rsidRPr="004947D8">
              <w:rPr>
                <w:b/>
                <w:sz w:val="18"/>
                <w:szCs w:val="18"/>
              </w:rPr>
              <w:t>Medium</w:t>
            </w:r>
            <w:r w:rsidR="004947D8">
              <w:rPr>
                <w:b/>
                <w:sz w:val="18"/>
                <w:szCs w:val="18"/>
              </w:rPr>
              <w:t xml:space="preserve"> </w:t>
            </w:r>
            <w:r w:rsidRPr="004947D8">
              <w:rPr>
                <w:b/>
                <w:sz w:val="18"/>
                <w:szCs w:val="18"/>
              </w:rPr>
              <w:t>Power</w:t>
            </w:r>
            <w:r w:rsidR="004947D8">
              <w:rPr>
                <w:b/>
                <w:sz w:val="18"/>
                <w:szCs w:val="18"/>
              </w:rPr>
              <w:t xml:space="preserve"> </w:t>
            </w:r>
            <w:r w:rsidRPr="004947D8">
              <w:rPr>
                <w:b/>
                <w:sz w:val="18"/>
                <w:szCs w:val="18"/>
              </w:rPr>
              <w:t xml:space="preserve">300 </w:t>
            </w:r>
            <w:r w:rsidR="004947D8">
              <w:rPr>
                <w:b/>
                <w:sz w:val="18"/>
                <w:szCs w:val="18"/>
              </w:rPr>
              <w:t>–</w:t>
            </w:r>
            <w:r w:rsidRPr="004947D8">
              <w:rPr>
                <w:b/>
                <w:sz w:val="18"/>
                <w:szCs w:val="18"/>
              </w:rPr>
              <w:t xml:space="preserve"> 100</w:t>
            </w:r>
            <w:r w:rsidR="004947D8">
              <w:rPr>
                <w:b/>
                <w:sz w:val="18"/>
                <w:szCs w:val="18"/>
              </w:rPr>
              <w:t xml:space="preserve"> </w:t>
            </w:r>
            <w:proofErr w:type="spellStart"/>
            <w:r w:rsidRPr="004947D8">
              <w:rPr>
                <w:b/>
                <w:sz w:val="18"/>
                <w:szCs w:val="18"/>
              </w:rPr>
              <w:t>Wh</w:t>
            </w:r>
            <w:proofErr w:type="spellEnd"/>
            <w:r w:rsidRPr="004947D8">
              <w:rPr>
                <w:b/>
                <w:sz w:val="18"/>
                <w:szCs w:val="18"/>
              </w:rPr>
              <w:t xml:space="preserve"> / day</w:t>
            </w:r>
          </w:p>
        </w:tc>
        <w:tc>
          <w:tcPr>
            <w:tcW w:w="828" w:type="dxa"/>
            <w:tcBorders>
              <w:top w:val="single" w:sz="12" w:space="0" w:color="auto"/>
              <w:left w:val="single" w:sz="6" w:space="0" w:color="auto"/>
              <w:bottom w:val="single" w:sz="12" w:space="0" w:color="auto"/>
              <w:right w:val="single" w:sz="6" w:space="0" w:color="auto"/>
            </w:tcBorders>
            <w:textDirection w:val="btLr"/>
            <w:vAlign w:val="center"/>
          </w:tcPr>
          <w:p w:rsidR="004947D8" w:rsidRDefault="00DE7867" w:rsidP="004947D8">
            <w:pPr>
              <w:ind w:left="113" w:right="113"/>
              <w:jc w:val="center"/>
              <w:rPr>
                <w:b/>
                <w:sz w:val="18"/>
                <w:szCs w:val="18"/>
              </w:rPr>
            </w:pPr>
            <w:r w:rsidRPr="004947D8">
              <w:rPr>
                <w:b/>
                <w:sz w:val="18"/>
                <w:szCs w:val="18"/>
              </w:rPr>
              <w:t>Low</w:t>
            </w:r>
            <w:r w:rsidR="004947D8">
              <w:rPr>
                <w:b/>
                <w:sz w:val="18"/>
                <w:szCs w:val="18"/>
              </w:rPr>
              <w:t xml:space="preserve"> </w:t>
            </w:r>
            <w:r w:rsidRPr="004947D8">
              <w:rPr>
                <w:b/>
                <w:sz w:val="18"/>
                <w:szCs w:val="18"/>
              </w:rPr>
              <w:t>Power</w:t>
            </w:r>
          </w:p>
          <w:p w:rsidR="00DE7867" w:rsidRPr="004947D8" w:rsidRDefault="00DE7867" w:rsidP="004947D8">
            <w:pPr>
              <w:ind w:left="113" w:right="113"/>
              <w:jc w:val="center"/>
              <w:rPr>
                <w:b/>
                <w:sz w:val="18"/>
                <w:szCs w:val="18"/>
              </w:rPr>
            </w:pPr>
            <w:r w:rsidRPr="004947D8">
              <w:rPr>
                <w:b/>
                <w:sz w:val="18"/>
                <w:szCs w:val="18"/>
              </w:rPr>
              <w:t>&lt; 100</w:t>
            </w:r>
            <w:r w:rsidR="004947D8">
              <w:rPr>
                <w:b/>
                <w:sz w:val="18"/>
                <w:szCs w:val="18"/>
              </w:rPr>
              <w:t xml:space="preserve"> </w:t>
            </w:r>
            <w:proofErr w:type="spellStart"/>
            <w:r w:rsidRPr="004947D8">
              <w:rPr>
                <w:b/>
                <w:sz w:val="18"/>
                <w:szCs w:val="18"/>
              </w:rPr>
              <w:t>Wh</w:t>
            </w:r>
            <w:proofErr w:type="spellEnd"/>
            <w:r w:rsidRPr="004947D8">
              <w:rPr>
                <w:b/>
                <w:sz w:val="18"/>
                <w:szCs w:val="18"/>
              </w:rPr>
              <w:t xml:space="preserve"> / day</w:t>
            </w:r>
          </w:p>
        </w:tc>
        <w:tc>
          <w:tcPr>
            <w:tcW w:w="1065" w:type="dxa"/>
            <w:tcBorders>
              <w:top w:val="single" w:sz="12" w:space="0" w:color="auto"/>
              <w:left w:val="single" w:sz="6" w:space="0" w:color="auto"/>
              <w:bottom w:val="single" w:sz="12" w:space="0" w:color="auto"/>
              <w:right w:val="single" w:sz="6" w:space="0" w:color="auto"/>
            </w:tcBorders>
            <w:textDirection w:val="btLr"/>
            <w:vAlign w:val="center"/>
          </w:tcPr>
          <w:p w:rsidR="00DE7867" w:rsidRPr="004947D8" w:rsidRDefault="00DE7867" w:rsidP="004947D8">
            <w:pPr>
              <w:ind w:left="113" w:right="113"/>
              <w:jc w:val="center"/>
              <w:rPr>
                <w:b/>
                <w:sz w:val="18"/>
                <w:szCs w:val="18"/>
                <w:lang w:val="fr-FR"/>
              </w:rPr>
            </w:pPr>
            <w:proofErr w:type="spellStart"/>
            <w:r w:rsidRPr="004947D8">
              <w:rPr>
                <w:b/>
                <w:sz w:val="18"/>
                <w:szCs w:val="18"/>
                <w:lang w:val="fr-FR"/>
              </w:rPr>
              <w:t>Extreme</w:t>
            </w:r>
            <w:proofErr w:type="spellEnd"/>
            <w:r w:rsidR="004947D8">
              <w:rPr>
                <w:b/>
                <w:sz w:val="18"/>
                <w:szCs w:val="18"/>
                <w:lang w:val="fr-FR"/>
              </w:rPr>
              <w:t xml:space="preserve"> </w:t>
            </w:r>
            <w:proofErr w:type="spellStart"/>
            <w:r w:rsidRPr="004947D8">
              <w:rPr>
                <w:b/>
                <w:sz w:val="18"/>
                <w:szCs w:val="18"/>
                <w:lang w:val="fr-FR"/>
              </w:rPr>
              <w:t>Temperatures</w:t>
            </w:r>
            <w:proofErr w:type="spellEnd"/>
          </w:p>
        </w:tc>
        <w:tc>
          <w:tcPr>
            <w:tcW w:w="1134" w:type="dxa"/>
            <w:tcBorders>
              <w:top w:val="single" w:sz="12" w:space="0" w:color="auto"/>
              <w:left w:val="single" w:sz="6" w:space="0" w:color="auto"/>
              <w:bottom w:val="single" w:sz="12" w:space="0" w:color="auto"/>
              <w:right w:val="single" w:sz="6" w:space="0" w:color="auto"/>
            </w:tcBorders>
            <w:textDirection w:val="btLr"/>
            <w:vAlign w:val="center"/>
          </w:tcPr>
          <w:p w:rsidR="00DE7867" w:rsidRPr="004947D8" w:rsidRDefault="00DE7867" w:rsidP="004947D8">
            <w:pPr>
              <w:ind w:left="113" w:right="113"/>
              <w:jc w:val="center"/>
              <w:rPr>
                <w:b/>
                <w:sz w:val="18"/>
                <w:szCs w:val="18"/>
              </w:rPr>
            </w:pPr>
            <w:r w:rsidRPr="004947D8">
              <w:rPr>
                <w:b/>
                <w:sz w:val="18"/>
                <w:szCs w:val="18"/>
                <w:lang w:val="fr-FR"/>
              </w:rPr>
              <w:t>Ventilation</w:t>
            </w:r>
            <w:r w:rsidR="004947D8">
              <w:rPr>
                <w:b/>
                <w:sz w:val="18"/>
                <w:szCs w:val="18"/>
                <w:lang w:val="fr-FR"/>
              </w:rPr>
              <w:t xml:space="preserve"> </w:t>
            </w:r>
            <w:r w:rsidRPr="004947D8">
              <w:rPr>
                <w:b/>
                <w:sz w:val="18"/>
                <w:szCs w:val="18"/>
              </w:rPr>
              <w:t>not</w:t>
            </w:r>
            <w:r w:rsidR="004947D8">
              <w:rPr>
                <w:b/>
                <w:sz w:val="18"/>
                <w:szCs w:val="18"/>
              </w:rPr>
              <w:t xml:space="preserve"> </w:t>
            </w:r>
            <w:r w:rsidRPr="004947D8">
              <w:rPr>
                <w:b/>
                <w:sz w:val="18"/>
                <w:szCs w:val="18"/>
              </w:rPr>
              <w:t>possible</w:t>
            </w:r>
          </w:p>
        </w:tc>
        <w:tc>
          <w:tcPr>
            <w:tcW w:w="708" w:type="dxa"/>
            <w:tcBorders>
              <w:top w:val="single" w:sz="12" w:space="0" w:color="auto"/>
              <w:left w:val="single" w:sz="6" w:space="0" w:color="auto"/>
              <w:bottom w:val="single" w:sz="12" w:space="0" w:color="auto"/>
              <w:right w:val="single" w:sz="6" w:space="0" w:color="auto"/>
            </w:tcBorders>
            <w:textDirection w:val="btLr"/>
            <w:vAlign w:val="center"/>
          </w:tcPr>
          <w:p w:rsidR="00DE7867" w:rsidRPr="004947D8" w:rsidRDefault="00DE7867" w:rsidP="004947D8">
            <w:pPr>
              <w:ind w:left="113" w:right="113"/>
              <w:jc w:val="center"/>
              <w:rPr>
                <w:b/>
                <w:sz w:val="18"/>
                <w:szCs w:val="18"/>
              </w:rPr>
            </w:pPr>
            <w:r w:rsidRPr="004947D8">
              <w:rPr>
                <w:b/>
                <w:sz w:val="18"/>
                <w:szCs w:val="18"/>
              </w:rPr>
              <w:t>Buoy</w:t>
            </w:r>
          </w:p>
        </w:tc>
        <w:tc>
          <w:tcPr>
            <w:tcW w:w="1032" w:type="dxa"/>
            <w:tcBorders>
              <w:top w:val="single" w:sz="12" w:space="0" w:color="auto"/>
              <w:left w:val="single" w:sz="6" w:space="0" w:color="auto"/>
              <w:bottom w:val="single" w:sz="12" w:space="0" w:color="auto"/>
              <w:right w:val="single" w:sz="12" w:space="0" w:color="auto"/>
            </w:tcBorders>
            <w:textDirection w:val="btLr"/>
            <w:vAlign w:val="center"/>
          </w:tcPr>
          <w:p w:rsidR="00DE7867" w:rsidRPr="004947D8" w:rsidRDefault="00DE7867" w:rsidP="004947D8">
            <w:pPr>
              <w:ind w:left="113" w:right="113"/>
              <w:jc w:val="center"/>
              <w:rPr>
                <w:b/>
                <w:sz w:val="18"/>
                <w:szCs w:val="18"/>
              </w:rPr>
            </w:pPr>
            <w:r w:rsidRPr="004947D8">
              <w:rPr>
                <w:b/>
                <w:sz w:val="18"/>
                <w:szCs w:val="18"/>
              </w:rPr>
              <w:t>Major</w:t>
            </w:r>
            <w:r w:rsidR="004947D8">
              <w:rPr>
                <w:b/>
                <w:sz w:val="18"/>
                <w:szCs w:val="18"/>
              </w:rPr>
              <w:t xml:space="preserve"> </w:t>
            </w:r>
            <w:r w:rsidRPr="004947D8">
              <w:rPr>
                <w:b/>
                <w:sz w:val="18"/>
                <w:szCs w:val="18"/>
              </w:rPr>
              <w:t>Floating</w:t>
            </w:r>
            <w:r w:rsidR="004947D8">
              <w:rPr>
                <w:b/>
                <w:sz w:val="18"/>
                <w:szCs w:val="18"/>
              </w:rPr>
              <w:t xml:space="preserve"> </w:t>
            </w:r>
            <w:r w:rsidRPr="004947D8">
              <w:rPr>
                <w:b/>
                <w:sz w:val="18"/>
                <w:szCs w:val="18"/>
              </w:rPr>
              <w:t>Aid</w:t>
            </w:r>
          </w:p>
        </w:tc>
        <w:tc>
          <w:tcPr>
            <w:tcW w:w="1474" w:type="dxa"/>
            <w:tcBorders>
              <w:top w:val="single" w:sz="12" w:space="0" w:color="auto"/>
              <w:left w:val="single" w:sz="6" w:space="0" w:color="auto"/>
              <w:bottom w:val="single" w:sz="12" w:space="0" w:color="auto"/>
              <w:right w:val="single" w:sz="12" w:space="0" w:color="auto"/>
            </w:tcBorders>
            <w:textDirection w:val="btLr"/>
            <w:vAlign w:val="center"/>
          </w:tcPr>
          <w:p w:rsidR="00DE7867" w:rsidRPr="004947D8" w:rsidRDefault="00DE7867" w:rsidP="004947D8">
            <w:pPr>
              <w:ind w:left="113" w:right="113"/>
              <w:jc w:val="center"/>
              <w:rPr>
                <w:b/>
                <w:sz w:val="18"/>
                <w:szCs w:val="18"/>
              </w:rPr>
            </w:pPr>
            <w:r w:rsidRPr="004947D8">
              <w:rPr>
                <w:b/>
                <w:sz w:val="18"/>
                <w:szCs w:val="18"/>
              </w:rPr>
              <w:t>Life Expectancy</w:t>
            </w:r>
            <w:r w:rsidR="004947D8">
              <w:rPr>
                <w:b/>
                <w:sz w:val="18"/>
                <w:szCs w:val="18"/>
              </w:rPr>
              <w:t xml:space="preserve"> </w:t>
            </w:r>
            <w:r w:rsidRPr="004947D8">
              <w:rPr>
                <w:b/>
                <w:sz w:val="18"/>
                <w:szCs w:val="18"/>
              </w:rPr>
              <w:t>(estimated years)</w:t>
            </w:r>
          </w:p>
        </w:tc>
      </w:tr>
      <w:tr w:rsidR="00DE7867" w:rsidTr="004947D8">
        <w:trPr>
          <w:trHeight w:val="202"/>
          <w:jc w:val="center"/>
        </w:trPr>
        <w:tc>
          <w:tcPr>
            <w:tcW w:w="1844" w:type="dxa"/>
            <w:tcBorders>
              <w:top w:val="single" w:sz="12" w:space="0" w:color="auto"/>
              <w:left w:val="single" w:sz="6" w:space="0" w:color="auto"/>
              <w:bottom w:val="single" w:sz="6" w:space="0" w:color="auto"/>
              <w:right w:val="single" w:sz="6" w:space="0" w:color="auto"/>
            </w:tcBorders>
          </w:tcPr>
          <w:p w:rsidR="00DE7867" w:rsidRDefault="00DE7867" w:rsidP="002C3504">
            <w:pPr>
              <w:rPr>
                <w:b/>
              </w:rPr>
            </w:pPr>
            <w:r>
              <w:rPr>
                <w:b/>
              </w:rPr>
              <w:t>Utility power</w:t>
            </w:r>
          </w:p>
        </w:tc>
        <w:tc>
          <w:tcPr>
            <w:tcW w:w="868" w:type="dxa"/>
            <w:tcBorders>
              <w:top w:val="single" w:sz="12" w:space="0" w:color="auto"/>
              <w:left w:val="single" w:sz="6" w:space="0" w:color="auto"/>
              <w:bottom w:val="single" w:sz="6" w:space="0" w:color="auto"/>
              <w:right w:val="single" w:sz="6" w:space="0" w:color="auto"/>
            </w:tcBorders>
          </w:tcPr>
          <w:p w:rsidR="00DE7867" w:rsidRDefault="00DE7867" w:rsidP="002C3504">
            <w:pPr>
              <w:jc w:val="center"/>
              <w:rPr>
                <w:lang w:val="de-DE"/>
              </w:rPr>
            </w:pPr>
            <w:r>
              <w:rPr>
                <w:lang w:val="de-DE"/>
              </w:rPr>
              <w:t>+o</w:t>
            </w:r>
          </w:p>
        </w:tc>
        <w:tc>
          <w:tcPr>
            <w:tcW w:w="828" w:type="dxa"/>
            <w:tcBorders>
              <w:top w:val="single" w:sz="12" w:space="0" w:color="auto"/>
              <w:left w:val="single" w:sz="6" w:space="0" w:color="auto"/>
              <w:bottom w:val="single" w:sz="6" w:space="0" w:color="auto"/>
              <w:right w:val="single" w:sz="6" w:space="0" w:color="auto"/>
            </w:tcBorders>
          </w:tcPr>
          <w:p w:rsidR="00DE7867" w:rsidRDefault="00DE7867" w:rsidP="002C3504">
            <w:pPr>
              <w:jc w:val="center"/>
              <w:rPr>
                <w:lang w:val="de-DE"/>
              </w:rPr>
            </w:pPr>
            <w:r>
              <w:rPr>
                <w:lang w:val="de-DE"/>
              </w:rPr>
              <w:t>+</w:t>
            </w:r>
          </w:p>
        </w:tc>
        <w:tc>
          <w:tcPr>
            <w:tcW w:w="828" w:type="dxa"/>
            <w:tcBorders>
              <w:top w:val="single" w:sz="12" w:space="0" w:color="auto"/>
              <w:left w:val="single" w:sz="6" w:space="0" w:color="auto"/>
              <w:bottom w:val="single" w:sz="6" w:space="0" w:color="auto"/>
              <w:right w:val="single" w:sz="6" w:space="0" w:color="auto"/>
            </w:tcBorders>
          </w:tcPr>
          <w:p w:rsidR="00DE7867" w:rsidRDefault="00DE7867" w:rsidP="002C3504">
            <w:pPr>
              <w:jc w:val="center"/>
              <w:rPr>
                <w:lang w:val="de-DE"/>
              </w:rPr>
            </w:pPr>
            <w:r>
              <w:rPr>
                <w:lang w:val="de-DE"/>
              </w:rPr>
              <w:t>++</w:t>
            </w:r>
          </w:p>
        </w:tc>
        <w:tc>
          <w:tcPr>
            <w:tcW w:w="828" w:type="dxa"/>
            <w:tcBorders>
              <w:top w:val="single" w:sz="12" w:space="0" w:color="auto"/>
              <w:left w:val="single" w:sz="6" w:space="0" w:color="auto"/>
              <w:bottom w:val="single" w:sz="6" w:space="0" w:color="auto"/>
              <w:right w:val="single" w:sz="6" w:space="0" w:color="auto"/>
            </w:tcBorders>
          </w:tcPr>
          <w:p w:rsidR="00DE7867" w:rsidRDefault="00DE7867" w:rsidP="002C3504">
            <w:pPr>
              <w:jc w:val="center"/>
              <w:rPr>
                <w:lang w:val="de-DE"/>
              </w:rPr>
            </w:pPr>
            <w:r>
              <w:rPr>
                <w:lang w:val="de-DE"/>
              </w:rPr>
              <w:t>++</w:t>
            </w:r>
          </w:p>
        </w:tc>
        <w:tc>
          <w:tcPr>
            <w:tcW w:w="828" w:type="dxa"/>
            <w:tcBorders>
              <w:top w:val="single" w:sz="12" w:space="0" w:color="auto"/>
              <w:left w:val="single" w:sz="6" w:space="0" w:color="auto"/>
              <w:bottom w:val="single" w:sz="6" w:space="0" w:color="auto"/>
              <w:right w:val="single" w:sz="6" w:space="0" w:color="auto"/>
            </w:tcBorders>
          </w:tcPr>
          <w:p w:rsidR="00DE7867" w:rsidRDefault="00DE7867" w:rsidP="002C3504">
            <w:pPr>
              <w:jc w:val="center"/>
              <w:rPr>
                <w:lang w:val="de-DE"/>
              </w:rPr>
            </w:pPr>
            <w:r>
              <w:rPr>
                <w:lang w:val="de-DE"/>
              </w:rPr>
              <w:t>+</w:t>
            </w:r>
          </w:p>
        </w:tc>
        <w:tc>
          <w:tcPr>
            <w:tcW w:w="1065" w:type="dxa"/>
            <w:tcBorders>
              <w:top w:val="single" w:sz="12" w:space="0" w:color="auto"/>
              <w:left w:val="single" w:sz="6" w:space="0" w:color="auto"/>
              <w:bottom w:val="single" w:sz="6" w:space="0" w:color="auto"/>
              <w:right w:val="single" w:sz="6" w:space="0" w:color="auto"/>
            </w:tcBorders>
          </w:tcPr>
          <w:p w:rsidR="00DE7867" w:rsidRDefault="00DE7867" w:rsidP="002C3504">
            <w:pPr>
              <w:jc w:val="center"/>
              <w:rPr>
                <w:lang w:val="de-DE"/>
              </w:rPr>
            </w:pPr>
            <w:r>
              <w:rPr>
                <w:lang w:val="de-DE"/>
              </w:rPr>
              <w:t>++</w:t>
            </w:r>
          </w:p>
        </w:tc>
        <w:tc>
          <w:tcPr>
            <w:tcW w:w="1134" w:type="dxa"/>
            <w:tcBorders>
              <w:top w:val="single" w:sz="12" w:space="0" w:color="auto"/>
              <w:left w:val="single" w:sz="6" w:space="0" w:color="auto"/>
              <w:bottom w:val="single" w:sz="6" w:space="0" w:color="auto"/>
              <w:right w:val="single" w:sz="6" w:space="0" w:color="auto"/>
            </w:tcBorders>
          </w:tcPr>
          <w:p w:rsidR="00DE7867" w:rsidRDefault="00DE7867" w:rsidP="002C3504">
            <w:pPr>
              <w:jc w:val="center"/>
              <w:rPr>
                <w:lang w:val="de-DE"/>
              </w:rPr>
            </w:pPr>
            <w:r>
              <w:rPr>
                <w:lang w:val="de-DE"/>
              </w:rPr>
              <w:t>++</w:t>
            </w:r>
          </w:p>
        </w:tc>
        <w:tc>
          <w:tcPr>
            <w:tcW w:w="708" w:type="dxa"/>
            <w:tcBorders>
              <w:top w:val="single" w:sz="12" w:space="0" w:color="auto"/>
              <w:left w:val="single" w:sz="6" w:space="0" w:color="auto"/>
              <w:bottom w:val="single" w:sz="6" w:space="0" w:color="auto"/>
              <w:right w:val="single" w:sz="6" w:space="0" w:color="auto"/>
            </w:tcBorders>
          </w:tcPr>
          <w:p w:rsidR="00DE7867" w:rsidRDefault="00DE7867" w:rsidP="002C3504">
            <w:pPr>
              <w:jc w:val="center"/>
              <w:rPr>
                <w:lang w:val="de-DE"/>
              </w:rPr>
            </w:pPr>
            <w:r>
              <w:rPr>
                <w:lang w:val="de-DE"/>
              </w:rPr>
              <w:t>-</w:t>
            </w:r>
          </w:p>
        </w:tc>
        <w:tc>
          <w:tcPr>
            <w:tcW w:w="1032" w:type="dxa"/>
            <w:tcBorders>
              <w:top w:val="single" w:sz="12" w:space="0" w:color="auto"/>
              <w:left w:val="single" w:sz="6" w:space="0" w:color="auto"/>
              <w:bottom w:val="single" w:sz="6" w:space="0" w:color="auto"/>
              <w:right w:val="single" w:sz="6" w:space="0" w:color="auto"/>
            </w:tcBorders>
          </w:tcPr>
          <w:p w:rsidR="00DE7867" w:rsidRDefault="00DE7867" w:rsidP="002C3504">
            <w:pPr>
              <w:jc w:val="center"/>
              <w:rPr>
                <w:lang w:val="de-DE"/>
              </w:rPr>
            </w:pPr>
            <w:r>
              <w:rPr>
                <w:lang w:val="de-DE"/>
              </w:rPr>
              <w:t>-</w:t>
            </w:r>
          </w:p>
        </w:tc>
        <w:tc>
          <w:tcPr>
            <w:tcW w:w="1474" w:type="dxa"/>
            <w:tcBorders>
              <w:top w:val="single" w:sz="12" w:space="0" w:color="auto"/>
              <w:left w:val="single" w:sz="6" w:space="0" w:color="auto"/>
              <w:bottom w:val="single" w:sz="6" w:space="0" w:color="auto"/>
              <w:right w:val="single" w:sz="6" w:space="0" w:color="auto"/>
            </w:tcBorders>
          </w:tcPr>
          <w:p w:rsidR="00DE7867" w:rsidRDefault="00DE7867" w:rsidP="002C3504">
            <w:pPr>
              <w:jc w:val="center"/>
              <w:rPr>
                <w:lang w:val="de-DE"/>
              </w:rPr>
            </w:pPr>
            <w:r>
              <w:rPr>
                <w:lang w:val="de-DE"/>
              </w:rPr>
              <w:t>-</w:t>
            </w:r>
          </w:p>
        </w:tc>
      </w:tr>
      <w:tr w:rsidR="00DE7867" w:rsidTr="004947D8">
        <w:trPr>
          <w:trHeight w:val="202"/>
          <w:jc w:val="center"/>
        </w:trPr>
        <w:tc>
          <w:tcPr>
            <w:tcW w:w="1844" w:type="dxa"/>
            <w:tcBorders>
              <w:top w:val="single" w:sz="6" w:space="0" w:color="auto"/>
              <w:left w:val="single" w:sz="6" w:space="0" w:color="auto"/>
              <w:bottom w:val="single" w:sz="6" w:space="0" w:color="auto"/>
              <w:right w:val="single" w:sz="6" w:space="0" w:color="auto"/>
            </w:tcBorders>
          </w:tcPr>
          <w:p w:rsidR="00DE7867" w:rsidRDefault="00DE7867" w:rsidP="002C3504">
            <w:pPr>
              <w:rPr>
                <w:b/>
                <w:lang w:val="de-DE"/>
              </w:rPr>
            </w:pPr>
            <w:r>
              <w:rPr>
                <w:b/>
                <w:lang w:val="de-DE"/>
              </w:rPr>
              <w:t>Diesel generator</w:t>
            </w:r>
          </w:p>
        </w:tc>
        <w:tc>
          <w:tcPr>
            <w:tcW w:w="868"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828"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o</w:t>
            </w:r>
          </w:p>
        </w:tc>
        <w:tc>
          <w:tcPr>
            <w:tcW w:w="828"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828"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828"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1065"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o</w:t>
            </w:r>
          </w:p>
        </w:tc>
        <w:tc>
          <w:tcPr>
            <w:tcW w:w="1134"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o</w:t>
            </w:r>
          </w:p>
        </w:tc>
        <w:tc>
          <w:tcPr>
            <w:tcW w:w="708"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1032"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1474"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20</w:t>
            </w:r>
          </w:p>
        </w:tc>
      </w:tr>
      <w:tr w:rsidR="00DE7867" w:rsidTr="004947D8">
        <w:trPr>
          <w:trHeight w:val="202"/>
          <w:jc w:val="center"/>
        </w:trPr>
        <w:tc>
          <w:tcPr>
            <w:tcW w:w="1844" w:type="dxa"/>
            <w:tcBorders>
              <w:top w:val="single" w:sz="6" w:space="0" w:color="auto"/>
              <w:left w:val="single" w:sz="6" w:space="0" w:color="auto"/>
              <w:bottom w:val="single" w:sz="6" w:space="0" w:color="auto"/>
              <w:right w:val="single" w:sz="6" w:space="0" w:color="auto"/>
            </w:tcBorders>
          </w:tcPr>
          <w:p w:rsidR="00DE7867" w:rsidRDefault="00DE7867" w:rsidP="002C3504">
            <w:pPr>
              <w:rPr>
                <w:b/>
              </w:rPr>
            </w:pPr>
            <w:r>
              <w:rPr>
                <w:b/>
              </w:rPr>
              <w:t>Solar</w:t>
            </w:r>
          </w:p>
        </w:tc>
        <w:tc>
          <w:tcPr>
            <w:tcW w:w="868"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828"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828"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828"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828"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1065"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1134"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708"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1032"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1474"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20</w:t>
            </w:r>
          </w:p>
        </w:tc>
      </w:tr>
      <w:tr w:rsidR="00DE7867" w:rsidTr="004947D8">
        <w:trPr>
          <w:trHeight w:val="202"/>
          <w:jc w:val="center"/>
        </w:trPr>
        <w:tc>
          <w:tcPr>
            <w:tcW w:w="1844" w:type="dxa"/>
            <w:tcBorders>
              <w:top w:val="single" w:sz="6" w:space="0" w:color="auto"/>
              <w:left w:val="single" w:sz="6" w:space="0" w:color="auto"/>
              <w:bottom w:val="single" w:sz="6" w:space="0" w:color="auto"/>
              <w:right w:val="single" w:sz="6" w:space="0" w:color="auto"/>
            </w:tcBorders>
          </w:tcPr>
          <w:p w:rsidR="00DE7867" w:rsidRDefault="00DE7867" w:rsidP="002C3504">
            <w:pPr>
              <w:rPr>
                <w:b/>
              </w:rPr>
            </w:pPr>
            <w:r>
              <w:rPr>
                <w:b/>
              </w:rPr>
              <w:t>Wind HAWG*</w:t>
            </w:r>
          </w:p>
        </w:tc>
        <w:tc>
          <w:tcPr>
            <w:tcW w:w="868"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828"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828" w:type="dxa"/>
            <w:tcBorders>
              <w:top w:val="single" w:sz="6" w:space="0" w:color="auto"/>
              <w:left w:val="single" w:sz="6" w:space="0" w:color="auto"/>
              <w:bottom w:val="single" w:sz="6" w:space="0" w:color="auto"/>
              <w:right w:val="single" w:sz="6" w:space="0" w:color="auto"/>
            </w:tcBorders>
          </w:tcPr>
          <w:p w:rsidR="00DE7867" w:rsidRDefault="00B16B1C" w:rsidP="002C3504">
            <w:pPr>
              <w:jc w:val="center"/>
            </w:pPr>
            <w:r>
              <w:t>+</w:t>
            </w:r>
          </w:p>
        </w:tc>
        <w:tc>
          <w:tcPr>
            <w:tcW w:w="828"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r w:rsidR="00952047">
              <w:t>+</w:t>
            </w:r>
          </w:p>
        </w:tc>
        <w:tc>
          <w:tcPr>
            <w:tcW w:w="828"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r w:rsidR="00952047">
              <w:t>+</w:t>
            </w:r>
          </w:p>
        </w:tc>
        <w:tc>
          <w:tcPr>
            <w:tcW w:w="1065"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o</w:t>
            </w:r>
          </w:p>
        </w:tc>
        <w:tc>
          <w:tcPr>
            <w:tcW w:w="1134"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708"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o</w:t>
            </w:r>
          </w:p>
        </w:tc>
        <w:tc>
          <w:tcPr>
            <w:tcW w:w="1032"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o</w:t>
            </w:r>
          </w:p>
        </w:tc>
        <w:tc>
          <w:tcPr>
            <w:tcW w:w="1474"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1 to 15</w:t>
            </w:r>
          </w:p>
        </w:tc>
      </w:tr>
      <w:tr w:rsidR="00DE7867" w:rsidTr="004947D8">
        <w:trPr>
          <w:trHeight w:val="202"/>
          <w:jc w:val="center"/>
        </w:trPr>
        <w:tc>
          <w:tcPr>
            <w:tcW w:w="1844" w:type="dxa"/>
            <w:tcBorders>
              <w:top w:val="single" w:sz="6" w:space="0" w:color="auto"/>
              <w:left w:val="single" w:sz="6" w:space="0" w:color="auto"/>
              <w:bottom w:val="single" w:sz="6" w:space="0" w:color="auto"/>
              <w:right w:val="single" w:sz="6" w:space="0" w:color="auto"/>
            </w:tcBorders>
          </w:tcPr>
          <w:p w:rsidR="00DE7867" w:rsidRDefault="00DE7867" w:rsidP="002C3504">
            <w:pPr>
              <w:rPr>
                <w:b/>
              </w:rPr>
            </w:pPr>
            <w:r>
              <w:rPr>
                <w:b/>
              </w:rPr>
              <w:t>Wind VAWG**</w:t>
            </w:r>
          </w:p>
        </w:tc>
        <w:tc>
          <w:tcPr>
            <w:tcW w:w="868"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828"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828"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828"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828"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1065"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1134"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708" w:type="dxa"/>
            <w:tcBorders>
              <w:top w:val="single" w:sz="6" w:space="0" w:color="auto"/>
              <w:left w:val="single" w:sz="6" w:space="0" w:color="auto"/>
              <w:bottom w:val="single" w:sz="6" w:space="0" w:color="auto"/>
              <w:right w:val="single" w:sz="6" w:space="0" w:color="auto"/>
            </w:tcBorders>
          </w:tcPr>
          <w:p w:rsidR="00DE7867" w:rsidRDefault="00B16B1C" w:rsidP="002C3504">
            <w:pPr>
              <w:jc w:val="center"/>
            </w:pPr>
            <w:r>
              <w:t>+</w:t>
            </w:r>
          </w:p>
        </w:tc>
        <w:tc>
          <w:tcPr>
            <w:tcW w:w="1032"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1474"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10 to 50</w:t>
            </w:r>
          </w:p>
        </w:tc>
      </w:tr>
      <w:tr w:rsidR="00DE7867" w:rsidRPr="006E2FE5" w:rsidTr="004947D8">
        <w:trPr>
          <w:trHeight w:val="202"/>
          <w:jc w:val="center"/>
        </w:trPr>
        <w:tc>
          <w:tcPr>
            <w:tcW w:w="1844" w:type="dxa"/>
            <w:tcBorders>
              <w:top w:val="single" w:sz="6" w:space="0" w:color="auto"/>
              <w:left w:val="single" w:sz="6" w:space="0" w:color="auto"/>
              <w:bottom w:val="single" w:sz="6" w:space="0" w:color="auto"/>
              <w:right w:val="single" w:sz="6" w:space="0" w:color="auto"/>
            </w:tcBorders>
          </w:tcPr>
          <w:p w:rsidR="00DE7867" w:rsidRDefault="00DE7867" w:rsidP="002C3504">
            <w:pPr>
              <w:rPr>
                <w:b/>
              </w:rPr>
            </w:pPr>
            <w:r>
              <w:rPr>
                <w:b/>
              </w:rPr>
              <w:t>Fuel Cell</w:t>
            </w:r>
          </w:p>
        </w:tc>
        <w:tc>
          <w:tcPr>
            <w:tcW w:w="868"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828"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828"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828"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828"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1065"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1134"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o</w:t>
            </w:r>
          </w:p>
        </w:tc>
        <w:tc>
          <w:tcPr>
            <w:tcW w:w="708"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1032"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w:t>
            </w:r>
          </w:p>
        </w:tc>
        <w:tc>
          <w:tcPr>
            <w:tcW w:w="1474" w:type="dxa"/>
            <w:tcBorders>
              <w:top w:val="single" w:sz="6" w:space="0" w:color="auto"/>
              <w:left w:val="single" w:sz="6" w:space="0" w:color="auto"/>
              <w:bottom w:val="single" w:sz="6" w:space="0" w:color="auto"/>
              <w:right w:val="single" w:sz="6" w:space="0" w:color="auto"/>
            </w:tcBorders>
          </w:tcPr>
          <w:p w:rsidR="00DE7867" w:rsidRDefault="00DE7867" w:rsidP="002C3504">
            <w:pPr>
              <w:jc w:val="center"/>
            </w:pPr>
            <w:r>
              <w:t>15</w:t>
            </w:r>
          </w:p>
        </w:tc>
      </w:tr>
      <w:tr w:rsidR="00DE7867" w:rsidTr="004947D8">
        <w:trPr>
          <w:trHeight w:val="202"/>
          <w:jc w:val="center"/>
        </w:trPr>
        <w:tc>
          <w:tcPr>
            <w:tcW w:w="1844" w:type="dxa"/>
            <w:tcBorders>
              <w:top w:val="single" w:sz="6" w:space="0" w:color="auto"/>
              <w:left w:val="single" w:sz="6" w:space="0" w:color="auto"/>
              <w:right w:val="single" w:sz="6" w:space="0" w:color="auto"/>
            </w:tcBorders>
          </w:tcPr>
          <w:p w:rsidR="00DE7867" w:rsidRDefault="00DE7867" w:rsidP="002C3504">
            <w:pPr>
              <w:rPr>
                <w:b/>
              </w:rPr>
            </w:pPr>
            <w:r>
              <w:rPr>
                <w:b/>
              </w:rPr>
              <w:t>Hybrid</w:t>
            </w:r>
          </w:p>
        </w:tc>
        <w:tc>
          <w:tcPr>
            <w:tcW w:w="868" w:type="dxa"/>
            <w:tcBorders>
              <w:top w:val="single" w:sz="6" w:space="0" w:color="auto"/>
              <w:left w:val="single" w:sz="6" w:space="0" w:color="auto"/>
              <w:right w:val="single" w:sz="6" w:space="0" w:color="auto"/>
            </w:tcBorders>
          </w:tcPr>
          <w:p w:rsidR="00DE7867" w:rsidRDefault="00DE7867" w:rsidP="002C3504">
            <w:pPr>
              <w:jc w:val="center"/>
            </w:pPr>
            <w:r>
              <w:t>++</w:t>
            </w:r>
          </w:p>
        </w:tc>
        <w:tc>
          <w:tcPr>
            <w:tcW w:w="828" w:type="dxa"/>
            <w:tcBorders>
              <w:top w:val="single" w:sz="6" w:space="0" w:color="auto"/>
              <w:left w:val="single" w:sz="6" w:space="0" w:color="auto"/>
              <w:right w:val="single" w:sz="6" w:space="0" w:color="auto"/>
            </w:tcBorders>
          </w:tcPr>
          <w:p w:rsidR="00DE7867" w:rsidRDefault="00DE7867" w:rsidP="002C3504">
            <w:pPr>
              <w:jc w:val="center"/>
            </w:pPr>
            <w:r>
              <w:t>++</w:t>
            </w:r>
          </w:p>
        </w:tc>
        <w:tc>
          <w:tcPr>
            <w:tcW w:w="828" w:type="dxa"/>
            <w:tcBorders>
              <w:top w:val="single" w:sz="6" w:space="0" w:color="auto"/>
              <w:left w:val="single" w:sz="6" w:space="0" w:color="auto"/>
              <w:right w:val="single" w:sz="6" w:space="0" w:color="auto"/>
            </w:tcBorders>
          </w:tcPr>
          <w:p w:rsidR="00DE7867" w:rsidRDefault="00DE7867" w:rsidP="002C3504">
            <w:pPr>
              <w:jc w:val="center"/>
            </w:pPr>
            <w:r>
              <w:t>o</w:t>
            </w:r>
          </w:p>
        </w:tc>
        <w:tc>
          <w:tcPr>
            <w:tcW w:w="828" w:type="dxa"/>
            <w:tcBorders>
              <w:top w:val="single" w:sz="6" w:space="0" w:color="auto"/>
              <w:left w:val="single" w:sz="6" w:space="0" w:color="auto"/>
              <w:right w:val="single" w:sz="6" w:space="0" w:color="auto"/>
            </w:tcBorders>
          </w:tcPr>
          <w:p w:rsidR="00DE7867" w:rsidRDefault="00DE7867" w:rsidP="002C3504">
            <w:pPr>
              <w:jc w:val="center"/>
            </w:pPr>
            <w:r>
              <w:t>++</w:t>
            </w:r>
          </w:p>
        </w:tc>
        <w:tc>
          <w:tcPr>
            <w:tcW w:w="828" w:type="dxa"/>
            <w:tcBorders>
              <w:top w:val="single" w:sz="6" w:space="0" w:color="auto"/>
              <w:left w:val="single" w:sz="6" w:space="0" w:color="auto"/>
              <w:right w:val="single" w:sz="6" w:space="0" w:color="auto"/>
            </w:tcBorders>
          </w:tcPr>
          <w:p w:rsidR="00DE7867" w:rsidRDefault="00DE7867" w:rsidP="002C3504">
            <w:pPr>
              <w:jc w:val="center"/>
            </w:pPr>
            <w:r>
              <w:t>+</w:t>
            </w:r>
          </w:p>
        </w:tc>
        <w:tc>
          <w:tcPr>
            <w:tcW w:w="1065" w:type="dxa"/>
            <w:tcBorders>
              <w:top w:val="single" w:sz="6" w:space="0" w:color="auto"/>
              <w:left w:val="single" w:sz="6" w:space="0" w:color="auto"/>
              <w:right w:val="single" w:sz="6" w:space="0" w:color="auto"/>
            </w:tcBorders>
          </w:tcPr>
          <w:p w:rsidR="00DE7867" w:rsidRDefault="00DE7867" w:rsidP="002C3504">
            <w:pPr>
              <w:jc w:val="center"/>
            </w:pPr>
            <w:r>
              <w:t>+</w:t>
            </w:r>
          </w:p>
        </w:tc>
        <w:tc>
          <w:tcPr>
            <w:tcW w:w="1134" w:type="dxa"/>
            <w:tcBorders>
              <w:top w:val="single" w:sz="6" w:space="0" w:color="auto"/>
              <w:left w:val="single" w:sz="6" w:space="0" w:color="auto"/>
              <w:right w:val="single" w:sz="6" w:space="0" w:color="auto"/>
            </w:tcBorders>
          </w:tcPr>
          <w:p w:rsidR="00DE7867" w:rsidRDefault="00DE7867" w:rsidP="002C3504">
            <w:pPr>
              <w:jc w:val="center"/>
            </w:pPr>
            <w:r>
              <w:t>o</w:t>
            </w:r>
          </w:p>
        </w:tc>
        <w:tc>
          <w:tcPr>
            <w:tcW w:w="708" w:type="dxa"/>
            <w:tcBorders>
              <w:top w:val="single" w:sz="6" w:space="0" w:color="auto"/>
              <w:left w:val="single" w:sz="6" w:space="0" w:color="auto"/>
              <w:right w:val="single" w:sz="6" w:space="0" w:color="auto"/>
            </w:tcBorders>
          </w:tcPr>
          <w:p w:rsidR="00DE7867" w:rsidRDefault="00DE7867" w:rsidP="002C3504">
            <w:pPr>
              <w:jc w:val="center"/>
            </w:pPr>
            <w:r>
              <w:t>++</w:t>
            </w:r>
          </w:p>
        </w:tc>
        <w:tc>
          <w:tcPr>
            <w:tcW w:w="1032" w:type="dxa"/>
            <w:tcBorders>
              <w:top w:val="single" w:sz="6" w:space="0" w:color="auto"/>
              <w:left w:val="single" w:sz="6" w:space="0" w:color="auto"/>
              <w:right w:val="single" w:sz="6" w:space="0" w:color="auto"/>
            </w:tcBorders>
          </w:tcPr>
          <w:p w:rsidR="00DE7867" w:rsidRDefault="00DE7867" w:rsidP="002C3504">
            <w:pPr>
              <w:jc w:val="center"/>
            </w:pPr>
            <w:r>
              <w:t>++</w:t>
            </w:r>
          </w:p>
        </w:tc>
        <w:tc>
          <w:tcPr>
            <w:tcW w:w="1474" w:type="dxa"/>
            <w:tcBorders>
              <w:top w:val="single" w:sz="6" w:space="0" w:color="auto"/>
              <w:left w:val="single" w:sz="6" w:space="0" w:color="auto"/>
              <w:right w:val="single" w:sz="6" w:space="0" w:color="auto"/>
            </w:tcBorders>
          </w:tcPr>
          <w:p w:rsidR="00DE7867" w:rsidRDefault="00DE7867" w:rsidP="002C3504">
            <w:pPr>
              <w:jc w:val="center"/>
            </w:pPr>
            <w:r>
              <w:t>Not applied</w:t>
            </w:r>
          </w:p>
        </w:tc>
      </w:tr>
      <w:tr w:rsidR="00DE7867" w:rsidTr="004947D8">
        <w:trPr>
          <w:trHeight w:val="202"/>
          <w:jc w:val="center"/>
        </w:trPr>
        <w:tc>
          <w:tcPr>
            <w:tcW w:w="1844" w:type="dxa"/>
            <w:tcBorders>
              <w:left w:val="single" w:sz="6" w:space="0" w:color="auto"/>
              <w:bottom w:val="single" w:sz="4" w:space="0" w:color="auto"/>
            </w:tcBorders>
          </w:tcPr>
          <w:p w:rsidR="00DE7867" w:rsidRDefault="00DE7867" w:rsidP="002C3504">
            <w:pPr>
              <w:jc w:val="right"/>
              <w:rPr>
                <w:i/>
              </w:rPr>
            </w:pPr>
            <w:r>
              <w:rPr>
                <w:i/>
              </w:rPr>
              <w:t xml:space="preserve">++ </w:t>
            </w:r>
          </w:p>
          <w:p w:rsidR="001E3C1A" w:rsidRDefault="001E3C1A" w:rsidP="002C3504">
            <w:pPr>
              <w:jc w:val="right"/>
              <w:rPr>
                <w:i/>
              </w:rPr>
            </w:pPr>
            <w:r>
              <w:rPr>
                <w:i/>
              </w:rPr>
              <w:t>+</w:t>
            </w:r>
          </w:p>
          <w:p w:rsidR="007A7CE5" w:rsidRDefault="007A7CE5" w:rsidP="002C3504">
            <w:pPr>
              <w:jc w:val="right"/>
              <w:rPr>
                <w:i/>
              </w:rPr>
            </w:pPr>
            <w:r>
              <w:rPr>
                <w:i/>
              </w:rPr>
              <w:t>o</w:t>
            </w:r>
          </w:p>
        </w:tc>
        <w:tc>
          <w:tcPr>
            <w:tcW w:w="2524" w:type="dxa"/>
            <w:gridSpan w:val="3"/>
            <w:tcBorders>
              <w:bottom w:val="single" w:sz="4" w:space="0" w:color="auto"/>
            </w:tcBorders>
          </w:tcPr>
          <w:p w:rsidR="00DE7867" w:rsidRDefault="00DE7867" w:rsidP="002C3504">
            <w:pPr>
              <w:rPr>
                <w:i/>
              </w:rPr>
            </w:pPr>
            <w:r>
              <w:rPr>
                <w:i/>
              </w:rPr>
              <w:t>Recommended solution</w:t>
            </w:r>
          </w:p>
          <w:p w:rsidR="001E3C1A" w:rsidRDefault="001E3C1A" w:rsidP="002C3504">
            <w:pPr>
              <w:rPr>
                <w:i/>
              </w:rPr>
            </w:pPr>
            <w:r>
              <w:rPr>
                <w:i/>
              </w:rPr>
              <w:t>Good solution</w:t>
            </w:r>
          </w:p>
          <w:p w:rsidR="007A7CE5" w:rsidRDefault="007A7CE5" w:rsidP="002C3504">
            <w:pPr>
              <w:rPr>
                <w:i/>
              </w:rPr>
            </w:pPr>
            <w:r>
              <w:rPr>
                <w:i/>
              </w:rPr>
              <w:t>Not recommended</w:t>
            </w:r>
          </w:p>
          <w:p w:rsidR="001E3C1A" w:rsidRDefault="001E3C1A" w:rsidP="002C3504">
            <w:pPr>
              <w:rPr>
                <w:i/>
              </w:rPr>
            </w:pPr>
          </w:p>
        </w:tc>
        <w:tc>
          <w:tcPr>
            <w:tcW w:w="828" w:type="dxa"/>
            <w:tcBorders>
              <w:bottom w:val="single" w:sz="4" w:space="0" w:color="auto"/>
            </w:tcBorders>
          </w:tcPr>
          <w:p w:rsidR="00DE7867" w:rsidRDefault="00DE7867" w:rsidP="002C3504">
            <w:pPr>
              <w:jc w:val="right"/>
            </w:pPr>
            <w:r>
              <w:t>+o</w:t>
            </w:r>
          </w:p>
        </w:tc>
        <w:tc>
          <w:tcPr>
            <w:tcW w:w="3735" w:type="dxa"/>
            <w:gridSpan w:val="4"/>
            <w:tcBorders>
              <w:bottom w:val="single" w:sz="4" w:space="0" w:color="auto"/>
            </w:tcBorders>
          </w:tcPr>
          <w:p w:rsidR="00DE7867" w:rsidRDefault="00DE7867" w:rsidP="002C3504">
            <w:pPr>
              <w:pStyle w:val="Footer"/>
            </w:pPr>
            <w:r>
              <w:t xml:space="preserve">Recommended solution where </w:t>
            </w:r>
            <w:r w:rsidR="007A7CE5">
              <w:t>utility</w:t>
            </w:r>
            <w:r>
              <w:t xml:space="preserve"> power is available</w:t>
            </w:r>
          </w:p>
        </w:tc>
        <w:tc>
          <w:tcPr>
            <w:tcW w:w="1032" w:type="dxa"/>
            <w:tcBorders>
              <w:bottom w:val="single" w:sz="4" w:space="0" w:color="auto"/>
              <w:right w:val="single" w:sz="6" w:space="0" w:color="auto"/>
            </w:tcBorders>
          </w:tcPr>
          <w:p w:rsidR="00DE7867" w:rsidRDefault="00DE7867" w:rsidP="002C3504">
            <w:pPr>
              <w:jc w:val="right"/>
            </w:pPr>
          </w:p>
        </w:tc>
        <w:tc>
          <w:tcPr>
            <w:tcW w:w="1474" w:type="dxa"/>
            <w:tcBorders>
              <w:bottom w:val="single" w:sz="4" w:space="0" w:color="auto"/>
              <w:right w:val="single" w:sz="6" w:space="0" w:color="auto"/>
            </w:tcBorders>
          </w:tcPr>
          <w:p w:rsidR="00DE7867" w:rsidRDefault="00DE7867" w:rsidP="002C3504">
            <w:pPr>
              <w:jc w:val="right"/>
            </w:pPr>
          </w:p>
        </w:tc>
      </w:tr>
    </w:tbl>
    <w:p w:rsidR="006E2FE5" w:rsidRDefault="006E2FE5" w:rsidP="00DE7867">
      <w:pPr>
        <w:ind w:left="360"/>
      </w:pPr>
    </w:p>
    <w:p w:rsidR="001E3C1A" w:rsidRDefault="001E3C1A" w:rsidP="00DE7867">
      <w:pPr>
        <w:ind w:left="360"/>
      </w:pPr>
    </w:p>
    <w:p w:rsidR="00DE7867" w:rsidRDefault="00DE7867" w:rsidP="00DE7867">
      <w:pPr>
        <w:ind w:left="360"/>
      </w:pPr>
      <w:r>
        <w:t>*HAWG: Horizontal Axis Wind Generator</w:t>
      </w:r>
    </w:p>
    <w:p w:rsidR="00DE7867" w:rsidRDefault="00DE7867" w:rsidP="00DE7867">
      <w:pPr>
        <w:ind w:left="360"/>
      </w:pPr>
      <w:r>
        <w:t>**</w:t>
      </w:r>
      <w:r w:rsidRPr="00067BF1">
        <w:t xml:space="preserve"> </w:t>
      </w:r>
      <w:r>
        <w:t>VAWG: Vertical Axis Wind Generator</w:t>
      </w:r>
    </w:p>
    <w:p w:rsidR="006E2FE5" w:rsidRDefault="006E2FE5" w:rsidP="006E2FE5">
      <w:pPr>
        <w:pStyle w:val="BodyText"/>
      </w:pPr>
    </w:p>
    <w:p w:rsidR="00DE7867" w:rsidRPr="00E53A58" w:rsidRDefault="00DE7867" w:rsidP="006E2FE5">
      <w:pPr>
        <w:pStyle w:val="Table"/>
      </w:pPr>
      <w:r>
        <w:br w:type="page"/>
      </w:r>
      <w:bookmarkStart w:id="265" w:name="_Toc292459878"/>
      <w:r w:rsidR="006E2FE5" w:rsidRPr="00E53A58">
        <w:lastRenderedPageBreak/>
        <w:t>Selection Guide of energy storage equipment for AtoN</w:t>
      </w:r>
      <w:bookmarkEnd w:id="265"/>
    </w:p>
    <w:tbl>
      <w:tblPr>
        <w:tblW w:w="12104" w:type="dxa"/>
        <w:jc w:val="center"/>
        <w:tblLayout w:type="fixed"/>
        <w:tblCellMar>
          <w:left w:w="30" w:type="dxa"/>
          <w:right w:w="30" w:type="dxa"/>
        </w:tblCellMar>
        <w:tblLook w:val="0000" w:firstRow="0" w:lastRow="0" w:firstColumn="0" w:lastColumn="0" w:noHBand="0" w:noVBand="0"/>
      </w:tblPr>
      <w:tblGrid>
        <w:gridCol w:w="1844"/>
        <w:gridCol w:w="868"/>
        <w:gridCol w:w="1286"/>
        <w:gridCol w:w="828"/>
        <w:gridCol w:w="828"/>
        <w:gridCol w:w="828"/>
        <w:gridCol w:w="1065"/>
        <w:gridCol w:w="1134"/>
        <w:gridCol w:w="283"/>
        <w:gridCol w:w="425"/>
        <w:gridCol w:w="1032"/>
        <w:gridCol w:w="1683"/>
      </w:tblGrid>
      <w:tr w:rsidR="00DE7867" w:rsidRPr="00E53A58" w:rsidTr="0038409A">
        <w:trPr>
          <w:cantSplit/>
          <w:trHeight w:val="1707"/>
          <w:jc w:val="center"/>
        </w:trPr>
        <w:tc>
          <w:tcPr>
            <w:tcW w:w="1844" w:type="dxa"/>
            <w:tcBorders>
              <w:top w:val="single" w:sz="6" w:space="0" w:color="auto"/>
              <w:left w:val="single" w:sz="6" w:space="0" w:color="auto"/>
              <w:bottom w:val="single" w:sz="6" w:space="0" w:color="auto"/>
              <w:right w:val="single" w:sz="6" w:space="0" w:color="auto"/>
            </w:tcBorders>
            <w:vAlign w:val="center"/>
          </w:tcPr>
          <w:p w:rsidR="00DE7867" w:rsidRPr="00E53A58" w:rsidRDefault="00DE7867" w:rsidP="004947D8">
            <w:pPr>
              <w:rPr>
                <w:b/>
              </w:rPr>
            </w:pPr>
            <w:r w:rsidRPr="00E53A58">
              <w:rPr>
                <w:b/>
              </w:rPr>
              <w:t>Energy Storage</w:t>
            </w:r>
          </w:p>
        </w:tc>
        <w:tc>
          <w:tcPr>
            <w:tcW w:w="868" w:type="dxa"/>
            <w:tcBorders>
              <w:top w:val="single" w:sz="6" w:space="0" w:color="auto"/>
              <w:left w:val="single" w:sz="6" w:space="0" w:color="auto"/>
              <w:bottom w:val="single" w:sz="6" w:space="0" w:color="auto"/>
              <w:right w:val="single" w:sz="6" w:space="0" w:color="auto"/>
            </w:tcBorders>
            <w:textDirection w:val="btLr"/>
            <w:vAlign w:val="center"/>
          </w:tcPr>
          <w:p w:rsidR="00DE7867" w:rsidRPr="00E53A58" w:rsidRDefault="00DE7867" w:rsidP="0038409A">
            <w:pPr>
              <w:ind w:left="113" w:right="113"/>
              <w:jc w:val="center"/>
            </w:pPr>
            <w:r w:rsidRPr="00E53A58">
              <w:rPr>
                <w:b/>
                <w:sz w:val="20"/>
              </w:rPr>
              <w:t>Remote</w:t>
            </w:r>
            <w:r w:rsidR="0038409A">
              <w:rPr>
                <w:b/>
                <w:sz w:val="20"/>
              </w:rPr>
              <w:t xml:space="preserve"> </w:t>
            </w:r>
            <w:r w:rsidRPr="00E53A58">
              <w:rPr>
                <w:b/>
                <w:sz w:val="20"/>
              </w:rPr>
              <w:t>Site</w:t>
            </w:r>
          </w:p>
        </w:tc>
        <w:tc>
          <w:tcPr>
            <w:tcW w:w="1286" w:type="dxa"/>
            <w:tcBorders>
              <w:top w:val="single" w:sz="6" w:space="0" w:color="auto"/>
              <w:left w:val="single" w:sz="6" w:space="0" w:color="auto"/>
              <w:bottom w:val="single" w:sz="6" w:space="0" w:color="auto"/>
              <w:right w:val="single" w:sz="6" w:space="0" w:color="auto"/>
            </w:tcBorders>
            <w:textDirection w:val="btLr"/>
            <w:vAlign w:val="center"/>
          </w:tcPr>
          <w:p w:rsidR="00DE7867" w:rsidRPr="00E53A58" w:rsidRDefault="00736D19" w:rsidP="0038409A">
            <w:pPr>
              <w:ind w:left="113" w:right="-4"/>
              <w:jc w:val="center"/>
            </w:pPr>
            <w:r w:rsidRPr="00E53A58">
              <w:rPr>
                <w:b/>
                <w:sz w:val="20"/>
              </w:rPr>
              <w:t>Maintenance Required</w:t>
            </w:r>
          </w:p>
        </w:tc>
        <w:tc>
          <w:tcPr>
            <w:tcW w:w="828" w:type="dxa"/>
            <w:tcBorders>
              <w:top w:val="single" w:sz="6" w:space="0" w:color="auto"/>
              <w:left w:val="single" w:sz="6" w:space="0" w:color="auto"/>
              <w:bottom w:val="single" w:sz="6" w:space="0" w:color="auto"/>
              <w:right w:val="single" w:sz="6" w:space="0" w:color="auto"/>
            </w:tcBorders>
            <w:textDirection w:val="btLr"/>
            <w:vAlign w:val="center"/>
          </w:tcPr>
          <w:p w:rsidR="00DE7867" w:rsidRPr="00E53A58" w:rsidRDefault="00DE7867" w:rsidP="0038409A">
            <w:pPr>
              <w:ind w:left="113" w:right="113"/>
              <w:jc w:val="center"/>
              <w:rPr>
                <w:b/>
                <w:sz w:val="20"/>
              </w:rPr>
            </w:pPr>
            <w:r w:rsidRPr="00E53A58">
              <w:rPr>
                <w:b/>
                <w:sz w:val="20"/>
              </w:rPr>
              <w:t>High</w:t>
            </w:r>
            <w:r w:rsidR="004947D8">
              <w:rPr>
                <w:b/>
                <w:sz w:val="20"/>
              </w:rPr>
              <w:t xml:space="preserve"> </w:t>
            </w:r>
            <w:r w:rsidRPr="00E53A58">
              <w:rPr>
                <w:b/>
                <w:sz w:val="20"/>
              </w:rPr>
              <w:t>Power</w:t>
            </w:r>
          </w:p>
          <w:p w:rsidR="00DE7867" w:rsidRPr="00E53A58" w:rsidRDefault="00DE7867" w:rsidP="0038409A">
            <w:pPr>
              <w:ind w:left="113" w:right="113"/>
              <w:jc w:val="center"/>
              <w:rPr>
                <w:b/>
                <w:sz w:val="20"/>
              </w:rPr>
            </w:pPr>
            <w:r w:rsidRPr="00E53A58">
              <w:rPr>
                <w:b/>
                <w:sz w:val="20"/>
              </w:rPr>
              <w:t>&gt; 300</w:t>
            </w:r>
          </w:p>
          <w:p w:rsidR="00DE7867" w:rsidRPr="00E53A58" w:rsidRDefault="00DE7867" w:rsidP="0038409A">
            <w:pPr>
              <w:ind w:left="113" w:right="113"/>
              <w:jc w:val="center"/>
            </w:pPr>
            <w:proofErr w:type="spellStart"/>
            <w:r w:rsidRPr="00E53A58">
              <w:rPr>
                <w:b/>
                <w:sz w:val="20"/>
              </w:rPr>
              <w:t>Wh</w:t>
            </w:r>
            <w:proofErr w:type="spellEnd"/>
            <w:r w:rsidRPr="00E53A58">
              <w:rPr>
                <w:b/>
                <w:sz w:val="20"/>
              </w:rPr>
              <w:t xml:space="preserve"> / day</w:t>
            </w:r>
          </w:p>
        </w:tc>
        <w:tc>
          <w:tcPr>
            <w:tcW w:w="828" w:type="dxa"/>
            <w:tcBorders>
              <w:top w:val="single" w:sz="6" w:space="0" w:color="auto"/>
              <w:left w:val="single" w:sz="6" w:space="0" w:color="auto"/>
              <w:bottom w:val="single" w:sz="6" w:space="0" w:color="auto"/>
              <w:right w:val="single" w:sz="6" w:space="0" w:color="auto"/>
            </w:tcBorders>
            <w:textDirection w:val="btLr"/>
            <w:vAlign w:val="center"/>
          </w:tcPr>
          <w:p w:rsidR="00DE7867" w:rsidRPr="00E53A58" w:rsidRDefault="00DE7867" w:rsidP="0038409A">
            <w:pPr>
              <w:ind w:left="113" w:right="113"/>
              <w:jc w:val="center"/>
              <w:rPr>
                <w:b/>
                <w:sz w:val="20"/>
              </w:rPr>
            </w:pPr>
            <w:r w:rsidRPr="00E53A58">
              <w:rPr>
                <w:b/>
                <w:sz w:val="20"/>
              </w:rPr>
              <w:t>Medium</w:t>
            </w:r>
            <w:r w:rsidR="004947D8">
              <w:rPr>
                <w:b/>
                <w:sz w:val="20"/>
              </w:rPr>
              <w:t xml:space="preserve"> </w:t>
            </w:r>
            <w:r w:rsidRPr="00E53A58">
              <w:rPr>
                <w:b/>
                <w:sz w:val="20"/>
              </w:rPr>
              <w:t>Power</w:t>
            </w:r>
          </w:p>
          <w:p w:rsidR="00DE7867" w:rsidRPr="00E53A58" w:rsidRDefault="00DE7867" w:rsidP="0038409A">
            <w:pPr>
              <w:ind w:left="113" w:right="113"/>
              <w:jc w:val="center"/>
              <w:rPr>
                <w:b/>
                <w:sz w:val="20"/>
              </w:rPr>
            </w:pPr>
            <w:r w:rsidRPr="00E53A58">
              <w:rPr>
                <w:b/>
                <w:sz w:val="20"/>
              </w:rPr>
              <w:t>300 - 100</w:t>
            </w:r>
          </w:p>
          <w:p w:rsidR="00DE7867" w:rsidRPr="00E53A58" w:rsidRDefault="00DE7867" w:rsidP="0038409A">
            <w:pPr>
              <w:ind w:left="113" w:right="113"/>
              <w:jc w:val="center"/>
            </w:pPr>
            <w:proofErr w:type="spellStart"/>
            <w:r w:rsidRPr="00E53A58">
              <w:rPr>
                <w:b/>
                <w:sz w:val="20"/>
              </w:rPr>
              <w:t>Wh</w:t>
            </w:r>
            <w:proofErr w:type="spellEnd"/>
            <w:r w:rsidRPr="00E53A58">
              <w:rPr>
                <w:b/>
                <w:sz w:val="20"/>
              </w:rPr>
              <w:t xml:space="preserve"> / day</w:t>
            </w:r>
          </w:p>
        </w:tc>
        <w:tc>
          <w:tcPr>
            <w:tcW w:w="828" w:type="dxa"/>
            <w:tcBorders>
              <w:top w:val="single" w:sz="6" w:space="0" w:color="auto"/>
              <w:left w:val="single" w:sz="6" w:space="0" w:color="auto"/>
              <w:bottom w:val="single" w:sz="6" w:space="0" w:color="auto"/>
              <w:right w:val="single" w:sz="6" w:space="0" w:color="auto"/>
            </w:tcBorders>
            <w:textDirection w:val="btLr"/>
            <w:vAlign w:val="center"/>
          </w:tcPr>
          <w:p w:rsidR="00DE7867" w:rsidRPr="00E53A58" w:rsidRDefault="00DE7867" w:rsidP="0038409A">
            <w:pPr>
              <w:ind w:left="113" w:right="113"/>
              <w:jc w:val="center"/>
              <w:rPr>
                <w:b/>
                <w:sz w:val="20"/>
              </w:rPr>
            </w:pPr>
            <w:r w:rsidRPr="00E53A58">
              <w:rPr>
                <w:b/>
                <w:sz w:val="20"/>
              </w:rPr>
              <w:t>Low</w:t>
            </w:r>
            <w:r w:rsidR="004947D8">
              <w:rPr>
                <w:b/>
                <w:sz w:val="20"/>
              </w:rPr>
              <w:t xml:space="preserve"> </w:t>
            </w:r>
            <w:r w:rsidRPr="00E53A58">
              <w:rPr>
                <w:b/>
                <w:sz w:val="20"/>
              </w:rPr>
              <w:t>Power</w:t>
            </w:r>
          </w:p>
          <w:p w:rsidR="00DE7867" w:rsidRPr="00E53A58" w:rsidRDefault="00DE7867" w:rsidP="0038409A">
            <w:pPr>
              <w:ind w:left="113" w:right="113"/>
              <w:jc w:val="center"/>
              <w:rPr>
                <w:b/>
                <w:sz w:val="20"/>
              </w:rPr>
            </w:pPr>
            <w:r w:rsidRPr="00E53A58">
              <w:rPr>
                <w:b/>
                <w:sz w:val="20"/>
              </w:rPr>
              <w:t>&lt; 100</w:t>
            </w:r>
          </w:p>
          <w:p w:rsidR="00DE7867" w:rsidRPr="00E53A58" w:rsidRDefault="00DE7867" w:rsidP="0038409A">
            <w:pPr>
              <w:ind w:left="113" w:right="113"/>
              <w:jc w:val="center"/>
            </w:pPr>
            <w:proofErr w:type="spellStart"/>
            <w:r w:rsidRPr="00E53A58">
              <w:rPr>
                <w:b/>
                <w:sz w:val="20"/>
              </w:rPr>
              <w:t>Wh</w:t>
            </w:r>
            <w:proofErr w:type="spellEnd"/>
            <w:r w:rsidRPr="00E53A58">
              <w:rPr>
                <w:b/>
                <w:sz w:val="20"/>
              </w:rPr>
              <w:t xml:space="preserve"> / day</w:t>
            </w:r>
          </w:p>
        </w:tc>
        <w:tc>
          <w:tcPr>
            <w:tcW w:w="1065" w:type="dxa"/>
            <w:tcBorders>
              <w:top w:val="single" w:sz="6" w:space="0" w:color="auto"/>
              <w:left w:val="single" w:sz="6" w:space="0" w:color="auto"/>
              <w:bottom w:val="single" w:sz="6" w:space="0" w:color="auto"/>
              <w:right w:val="single" w:sz="6" w:space="0" w:color="auto"/>
            </w:tcBorders>
            <w:textDirection w:val="btLr"/>
            <w:vAlign w:val="center"/>
          </w:tcPr>
          <w:p w:rsidR="00DE7867" w:rsidRPr="00E53A58" w:rsidRDefault="00DE7867" w:rsidP="0038409A">
            <w:pPr>
              <w:ind w:left="113" w:right="113"/>
              <w:jc w:val="center"/>
            </w:pPr>
            <w:proofErr w:type="spellStart"/>
            <w:r w:rsidRPr="00E53A58">
              <w:rPr>
                <w:b/>
                <w:sz w:val="20"/>
                <w:lang w:val="fr-FR"/>
              </w:rPr>
              <w:t>Extreme</w:t>
            </w:r>
            <w:proofErr w:type="spellEnd"/>
            <w:r w:rsidR="0038409A">
              <w:rPr>
                <w:b/>
                <w:sz w:val="20"/>
                <w:lang w:val="fr-FR"/>
              </w:rPr>
              <w:t xml:space="preserve"> </w:t>
            </w:r>
            <w:proofErr w:type="spellStart"/>
            <w:r w:rsidRPr="00E53A58">
              <w:rPr>
                <w:b/>
                <w:sz w:val="20"/>
                <w:lang w:val="fr-FR"/>
              </w:rPr>
              <w:t>Temperatures</w:t>
            </w:r>
            <w:proofErr w:type="spellEnd"/>
          </w:p>
        </w:tc>
        <w:tc>
          <w:tcPr>
            <w:tcW w:w="1134" w:type="dxa"/>
            <w:tcBorders>
              <w:top w:val="single" w:sz="6" w:space="0" w:color="auto"/>
              <w:left w:val="single" w:sz="6" w:space="0" w:color="auto"/>
              <w:bottom w:val="single" w:sz="6" w:space="0" w:color="auto"/>
              <w:right w:val="single" w:sz="6" w:space="0" w:color="auto"/>
            </w:tcBorders>
            <w:textDirection w:val="btLr"/>
            <w:vAlign w:val="center"/>
          </w:tcPr>
          <w:p w:rsidR="00DE7867" w:rsidRPr="00E53A58" w:rsidRDefault="00DE7867" w:rsidP="0038409A">
            <w:pPr>
              <w:ind w:left="113" w:right="113"/>
              <w:jc w:val="center"/>
            </w:pPr>
            <w:r w:rsidRPr="00E53A58">
              <w:rPr>
                <w:b/>
                <w:sz w:val="20"/>
                <w:lang w:val="fr-FR"/>
              </w:rPr>
              <w:t>Ventilation</w:t>
            </w:r>
            <w:r w:rsidR="0038409A">
              <w:rPr>
                <w:b/>
                <w:sz w:val="20"/>
                <w:lang w:val="fr-FR"/>
              </w:rPr>
              <w:t xml:space="preserve"> </w:t>
            </w:r>
            <w:r w:rsidRPr="00E53A58">
              <w:rPr>
                <w:b/>
                <w:sz w:val="20"/>
              </w:rPr>
              <w:t>not</w:t>
            </w:r>
            <w:r w:rsidR="0038409A">
              <w:rPr>
                <w:b/>
                <w:sz w:val="20"/>
              </w:rPr>
              <w:t xml:space="preserve"> </w:t>
            </w:r>
            <w:r w:rsidRPr="00E53A58">
              <w:rPr>
                <w:b/>
                <w:sz w:val="20"/>
              </w:rPr>
              <w:t>possible</w:t>
            </w:r>
          </w:p>
        </w:tc>
        <w:tc>
          <w:tcPr>
            <w:tcW w:w="708" w:type="dxa"/>
            <w:gridSpan w:val="2"/>
            <w:tcBorders>
              <w:top w:val="single" w:sz="6" w:space="0" w:color="auto"/>
              <w:left w:val="single" w:sz="6" w:space="0" w:color="auto"/>
              <w:bottom w:val="single" w:sz="6" w:space="0" w:color="auto"/>
              <w:right w:val="single" w:sz="6" w:space="0" w:color="auto"/>
            </w:tcBorders>
            <w:textDirection w:val="btLr"/>
            <w:vAlign w:val="center"/>
          </w:tcPr>
          <w:p w:rsidR="00DE7867" w:rsidRPr="00E53A58" w:rsidRDefault="00DE7867" w:rsidP="0038409A">
            <w:pPr>
              <w:ind w:left="113" w:right="113"/>
              <w:jc w:val="center"/>
            </w:pPr>
            <w:r w:rsidRPr="00E53A58">
              <w:rPr>
                <w:b/>
                <w:sz w:val="20"/>
              </w:rPr>
              <w:t>Buoy</w:t>
            </w:r>
          </w:p>
        </w:tc>
        <w:tc>
          <w:tcPr>
            <w:tcW w:w="1032" w:type="dxa"/>
            <w:tcBorders>
              <w:top w:val="single" w:sz="6" w:space="0" w:color="auto"/>
              <w:left w:val="single" w:sz="6" w:space="0" w:color="auto"/>
              <w:bottom w:val="single" w:sz="6" w:space="0" w:color="auto"/>
              <w:right w:val="single" w:sz="6" w:space="0" w:color="auto"/>
            </w:tcBorders>
            <w:textDirection w:val="btLr"/>
            <w:vAlign w:val="center"/>
          </w:tcPr>
          <w:p w:rsidR="00DE7867" w:rsidRPr="00E53A58" w:rsidRDefault="00DE7867" w:rsidP="0038409A">
            <w:pPr>
              <w:ind w:left="113" w:right="113"/>
              <w:jc w:val="center"/>
            </w:pPr>
            <w:r w:rsidRPr="00E53A58">
              <w:rPr>
                <w:b/>
                <w:sz w:val="20"/>
              </w:rPr>
              <w:t>Major</w:t>
            </w:r>
            <w:r w:rsidR="0038409A">
              <w:rPr>
                <w:b/>
                <w:sz w:val="20"/>
              </w:rPr>
              <w:t xml:space="preserve"> </w:t>
            </w:r>
            <w:r w:rsidRPr="00E53A58">
              <w:rPr>
                <w:b/>
                <w:sz w:val="20"/>
              </w:rPr>
              <w:t>Floating</w:t>
            </w:r>
            <w:r w:rsidR="0038409A">
              <w:rPr>
                <w:b/>
                <w:sz w:val="20"/>
              </w:rPr>
              <w:t xml:space="preserve"> </w:t>
            </w:r>
            <w:r w:rsidRPr="00E53A58">
              <w:rPr>
                <w:b/>
                <w:sz w:val="20"/>
              </w:rPr>
              <w:t>Aid</w:t>
            </w:r>
          </w:p>
        </w:tc>
        <w:tc>
          <w:tcPr>
            <w:tcW w:w="1683" w:type="dxa"/>
            <w:tcBorders>
              <w:top w:val="single" w:sz="6" w:space="0" w:color="auto"/>
              <w:left w:val="single" w:sz="6" w:space="0" w:color="auto"/>
              <w:bottom w:val="single" w:sz="6" w:space="0" w:color="auto"/>
              <w:right w:val="single" w:sz="6" w:space="0" w:color="auto"/>
            </w:tcBorders>
            <w:textDirection w:val="btLr"/>
            <w:vAlign w:val="center"/>
          </w:tcPr>
          <w:p w:rsidR="00DE7867" w:rsidRPr="00E53A58" w:rsidRDefault="00DE7867" w:rsidP="0038409A">
            <w:pPr>
              <w:ind w:left="113" w:right="113"/>
              <w:jc w:val="center"/>
              <w:rPr>
                <w:b/>
                <w:sz w:val="20"/>
              </w:rPr>
            </w:pPr>
            <w:r w:rsidRPr="00E53A58">
              <w:rPr>
                <w:b/>
                <w:sz w:val="20"/>
              </w:rPr>
              <w:t>Life Expectancy</w:t>
            </w:r>
          </w:p>
          <w:p w:rsidR="00DE7867" w:rsidRPr="00E53A58" w:rsidRDefault="00DE7867" w:rsidP="0038409A">
            <w:pPr>
              <w:ind w:left="113" w:right="113"/>
              <w:jc w:val="center"/>
            </w:pPr>
            <w:r w:rsidRPr="00E53A58">
              <w:rPr>
                <w:b/>
                <w:sz w:val="20"/>
              </w:rPr>
              <w:t>(years)/cycles</w:t>
            </w:r>
          </w:p>
        </w:tc>
      </w:tr>
      <w:tr w:rsidR="00DE7867" w:rsidRPr="00E53A58" w:rsidTr="00736D19">
        <w:trPr>
          <w:trHeight w:val="202"/>
          <w:jc w:val="center"/>
        </w:trPr>
        <w:tc>
          <w:tcPr>
            <w:tcW w:w="1844"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rPr>
                <w:b/>
              </w:rPr>
            </w:pPr>
            <w:r w:rsidRPr="00E53A58">
              <w:rPr>
                <w:b/>
              </w:rPr>
              <w:t>Lead acid</w:t>
            </w:r>
          </w:p>
        </w:tc>
        <w:tc>
          <w:tcPr>
            <w:tcW w:w="86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1286" w:type="dxa"/>
            <w:tcBorders>
              <w:top w:val="single" w:sz="6" w:space="0" w:color="auto"/>
              <w:left w:val="single" w:sz="6" w:space="0" w:color="auto"/>
              <w:bottom w:val="single" w:sz="6" w:space="0" w:color="auto"/>
              <w:right w:val="single" w:sz="6" w:space="0" w:color="auto"/>
            </w:tcBorders>
          </w:tcPr>
          <w:p w:rsidR="00DE7867" w:rsidRPr="00E53A58" w:rsidRDefault="00C12AF7" w:rsidP="002C3504">
            <w:pPr>
              <w:jc w:val="center"/>
            </w:pPr>
            <w:r w:rsidRPr="00E53A58">
              <w:t>Yes</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1065"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1134"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708" w:type="dxa"/>
            <w:gridSpan w:val="2"/>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o</w:t>
            </w:r>
          </w:p>
        </w:tc>
        <w:tc>
          <w:tcPr>
            <w:tcW w:w="1032"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1683"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p>
        </w:tc>
      </w:tr>
      <w:tr w:rsidR="00DE7867" w:rsidRPr="00E53A58" w:rsidTr="00736D19">
        <w:trPr>
          <w:trHeight w:val="202"/>
          <w:jc w:val="center"/>
        </w:trPr>
        <w:tc>
          <w:tcPr>
            <w:tcW w:w="1844"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rPr>
                <w:b/>
              </w:rPr>
            </w:pPr>
            <w:r w:rsidRPr="00E53A58">
              <w:rPr>
                <w:b/>
              </w:rPr>
              <w:t>Sealed lead acid</w:t>
            </w:r>
          </w:p>
        </w:tc>
        <w:tc>
          <w:tcPr>
            <w:tcW w:w="86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rPr>
                <w:lang w:val="nl-NL"/>
              </w:rPr>
            </w:pPr>
            <w:r w:rsidRPr="00E53A58">
              <w:rPr>
                <w:lang w:val="nl-NL"/>
              </w:rPr>
              <w:t>++</w:t>
            </w:r>
          </w:p>
        </w:tc>
        <w:tc>
          <w:tcPr>
            <w:tcW w:w="1286" w:type="dxa"/>
            <w:tcBorders>
              <w:top w:val="single" w:sz="6" w:space="0" w:color="auto"/>
              <w:left w:val="single" w:sz="6" w:space="0" w:color="auto"/>
              <w:bottom w:val="single" w:sz="6" w:space="0" w:color="auto"/>
              <w:right w:val="single" w:sz="6" w:space="0" w:color="auto"/>
            </w:tcBorders>
          </w:tcPr>
          <w:p w:rsidR="00DE7867" w:rsidRPr="00E53A58" w:rsidRDefault="00C12AF7" w:rsidP="002C3504">
            <w:pPr>
              <w:jc w:val="center"/>
              <w:rPr>
                <w:lang w:val="nl-NL"/>
              </w:rPr>
            </w:pPr>
            <w:r w:rsidRPr="00E53A58">
              <w:rPr>
                <w:lang w:val="nl-NL"/>
              </w:rPr>
              <w:t>No</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rPr>
                <w:lang w:val="nl-NL"/>
              </w:rPr>
            </w:pPr>
            <w:r w:rsidRPr="00E53A58">
              <w:rPr>
                <w:lang w:val="nl-NL"/>
              </w:rPr>
              <w:t>-</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rPr>
                <w:lang w:val="nl-NL"/>
              </w:rPr>
            </w:pPr>
            <w:r w:rsidRPr="00E53A58">
              <w:rPr>
                <w:lang w:val="nl-NL"/>
              </w:rPr>
              <w:t>o</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rPr>
                <w:lang w:val="nl-NL"/>
              </w:rPr>
            </w:pPr>
            <w:r w:rsidRPr="00E53A58">
              <w:rPr>
                <w:lang w:val="nl-NL"/>
              </w:rPr>
              <w:t>+</w:t>
            </w:r>
          </w:p>
        </w:tc>
        <w:tc>
          <w:tcPr>
            <w:tcW w:w="1065"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rPr>
                <w:lang w:val="nl-NL"/>
              </w:rPr>
            </w:pPr>
            <w:r w:rsidRPr="00E53A58">
              <w:rPr>
                <w:lang w:val="nl-NL"/>
              </w:rPr>
              <w:t>-</w:t>
            </w:r>
          </w:p>
        </w:tc>
        <w:tc>
          <w:tcPr>
            <w:tcW w:w="1134"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rPr>
                <w:lang w:val="nl-NL"/>
              </w:rPr>
            </w:pPr>
            <w:r w:rsidRPr="00E53A58">
              <w:rPr>
                <w:lang w:val="nl-NL"/>
              </w:rPr>
              <w:t>-</w:t>
            </w:r>
          </w:p>
        </w:tc>
        <w:tc>
          <w:tcPr>
            <w:tcW w:w="708" w:type="dxa"/>
            <w:gridSpan w:val="2"/>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rPr>
                <w:lang w:val="nl-NL"/>
              </w:rPr>
            </w:pPr>
            <w:r w:rsidRPr="00E53A58">
              <w:rPr>
                <w:lang w:val="nl-NL"/>
              </w:rPr>
              <w:t>++</w:t>
            </w:r>
          </w:p>
        </w:tc>
        <w:tc>
          <w:tcPr>
            <w:tcW w:w="1032"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rPr>
                <w:lang w:val="nl-NL"/>
              </w:rPr>
            </w:pPr>
            <w:r w:rsidRPr="00E53A58">
              <w:rPr>
                <w:lang w:val="nl-NL"/>
              </w:rPr>
              <w:t>+</w:t>
            </w:r>
          </w:p>
        </w:tc>
        <w:tc>
          <w:tcPr>
            <w:tcW w:w="1683"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rPr>
                <w:lang w:val="nl-NL"/>
              </w:rPr>
            </w:pPr>
          </w:p>
        </w:tc>
      </w:tr>
      <w:tr w:rsidR="00DE7867" w:rsidRPr="00E53A58" w:rsidTr="00736D19">
        <w:trPr>
          <w:trHeight w:val="202"/>
          <w:jc w:val="center"/>
        </w:trPr>
        <w:tc>
          <w:tcPr>
            <w:tcW w:w="1844"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rPr>
                <w:b/>
                <w:lang w:val="nl-NL"/>
              </w:rPr>
            </w:pPr>
            <w:r w:rsidRPr="00E53A58">
              <w:rPr>
                <w:b/>
                <w:lang w:val="nl-NL"/>
              </w:rPr>
              <w:t>VRLA*</w:t>
            </w:r>
          </w:p>
        </w:tc>
        <w:tc>
          <w:tcPr>
            <w:tcW w:w="86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1286" w:type="dxa"/>
            <w:tcBorders>
              <w:top w:val="single" w:sz="6" w:space="0" w:color="auto"/>
              <w:left w:val="single" w:sz="6" w:space="0" w:color="auto"/>
              <w:bottom w:val="single" w:sz="6" w:space="0" w:color="auto"/>
              <w:right w:val="single" w:sz="6" w:space="0" w:color="auto"/>
            </w:tcBorders>
          </w:tcPr>
          <w:p w:rsidR="00DE7867" w:rsidRPr="00E53A58" w:rsidRDefault="00C12AF7" w:rsidP="002C3504">
            <w:pPr>
              <w:jc w:val="center"/>
            </w:pPr>
            <w:r w:rsidRPr="00E53A58">
              <w:t>No</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o</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1065"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1134"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708" w:type="dxa"/>
            <w:gridSpan w:val="2"/>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o</w:t>
            </w:r>
          </w:p>
        </w:tc>
        <w:tc>
          <w:tcPr>
            <w:tcW w:w="1032"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1683"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p>
        </w:tc>
      </w:tr>
      <w:tr w:rsidR="00DE7867" w:rsidRPr="00E53A58" w:rsidTr="00736D19">
        <w:trPr>
          <w:trHeight w:val="202"/>
          <w:jc w:val="center"/>
        </w:trPr>
        <w:tc>
          <w:tcPr>
            <w:tcW w:w="1844"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rPr>
                <w:b/>
              </w:rPr>
            </w:pPr>
            <w:r w:rsidRPr="00E53A58">
              <w:rPr>
                <w:b/>
              </w:rPr>
              <w:t xml:space="preserve">Pocket </w:t>
            </w:r>
            <w:proofErr w:type="spellStart"/>
            <w:r w:rsidRPr="00E53A58">
              <w:rPr>
                <w:b/>
              </w:rPr>
              <w:t>NiCd</w:t>
            </w:r>
            <w:proofErr w:type="spellEnd"/>
          </w:p>
        </w:tc>
        <w:tc>
          <w:tcPr>
            <w:tcW w:w="86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1286" w:type="dxa"/>
            <w:tcBorders>
              <w:top w:val="single" w:sz="6" w:space="0" w:color="auto"/>
              <w:left w:val="single" w:sz="6" w:space="0" w:color="auto"/>
              <w:bottom w:val="single" w:sz="6" w:space="0" w:color="auto"/>
              <w:right w:val="single" w:sz="6" w:space="0" w:color="auto"/>
            </w:tcBorders>
          </w:tcPr>
          <w:p w:rsidR="00DE7867" w:rsidRPr="00E53A58" w:rsidRDefault="00C12AF7" w:rsidP="002C3504">
            <w:pPr>
              <w:jc w:val="center"/>
            </w:pPr>
            <w:r w:rsidRPr="00E53A58">
              <w:t>Yes***</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1065"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1134"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708" w:type="dxa"/>
            <w:gridSpan w:val="2"/>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o</w:t>
            </w:r>
          </w:p>
        </w:tc>
        <w:tc>
          <w:tcPr>
            <w:tcW w:w="1032"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1683"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p>
        </w:tc>
      </w:tr>
      <w:tr w:rsidR="00DE7867" w:rsidRPr="00E53A58" w:rsidTr="00736D19">
        <w:trPr>
          <w:trHeight w:val="202"/>
          <w:jc w:val="center"/>
        </w:trPr>
        <w:tc>
          <w:tcPr>
            <w:tcW w:w="1844"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rPr>
                <w:b/>
              </w:rPr>
            </w:pPr>
            <w:r w:rsidRPr="00E53A58">
              <w:rPr>
                <w:b/>
              </w:rPr>
              <w:t xml:space="preserve">Sintered </w:t>
            </w:r>
            <w:proofErr w:type="spellStart"/>
            <w:r w:rsidRPr="00E53A58">
              <w:rPr>
                <w:b/>
              </w:rPr>
              <w:t>NiCd</w:t>
            </w:r>
            <w:proofErr w:type="spellEnd"/>
          </w:p>
        </w:tc>
        <w:tc>
          <w:tcPr>
            <w:tcW w:w="86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1286" w:type="dxa"/>
            <w:tcBorders>
              <w:top w:val="single" w:sz="6" w:space="0" w:color="auto"/>
              <w:left w:val="single" w:sz="6" w:space="0" w:color="auto"/>
              <w:bottom w:val="single" w:sz="6" w:space="0" w:color="auto"/>
              <w:right w:val="single" w:sz="6" w:space="0" w:color="auto"/>
            </w:tcBorders>
          </w:tcPr>
          <w:p w:rsidR="00DE7867" w:rsidRPr="00E53A58" w:rsidRDefault="00C12AF7" w:rsidP="002C3504">
            <w:pPr>
              <w:jc w:val="center"/>
            </w:pPr>
            <w:r w:rsidRPr="00E53A58">
              <w:t>No</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1065"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1134"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708" w:type="dxa"/>
            <w:gridSpan w:val="2"/>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o</w:t>
            </w:r>
          </w:p>
        </w:tc>
        <w:tc>
          <w:tcPr>
            <w:tcW w:w="1032"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1683"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p>
        </w:tc>
      </w:tr>
      <w:tr w:rsidR="00DE7867" w:rsidRPr="00E53A58" w:rsidTr="00736D19">
        <w:trPr>
          <w:trHeight w:val="202"/>
          <w:jc w:val="center"/>
        </w:trPr>
        <w:tc>
          <w:tcPr>
            <w:tcW w:w="1844"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rPr>
                <w:b/>
              </w:rPr>
            </w:pPr>
            <w:r w:rsidRPr="00E53A58">
              <w:rPr>
                <w:b/>
              </w:rPr>
              <w:t xml:space="preserve">Sealed </w:t>
            </w:r>
            <w:proofErr w:type="spellStart"/>
            <w:r w:rsidRPr="00E53A58">
              <w:rPr>
                <w:b/>
              </w:rPr>
              <w:t>NiCd</w:t>
            </w:r>
            <w:proofErr w:type="spellEnd"/>
          </w:p>
        </w:tc>
        <w:tc>
          <w:tcPr>
            <w:tcW w:w="86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1286" w:type="dxa"/>
            <w:tcBorders>
              <w:top w:val="single" w:sz="6" w:space="0" w:color="auto"/>
              <w:left w:val="single" w:sz="6" w:space="0" w:color="auto"/>
              <w:bottom w:val="single" w:sz="6" w:space="0" w:color="auto"/>
              <w:right w:val="single" w:sz="6" w:space="0" w:color="auto"/>
            </w:tcBorders>
          </w:tcPr>
          <w:p w:rsidR="00DE7867" w:rsidRPr="00E53A58" w:rsidRDefault="00C12AF7" w:rsidP="002C3504">
            <w:pPr>
              <w:jc w:val="center"/>
            </w:pPr>
            <w:r w:rsidRPr="00E53A58">
              <w:t>No</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1065"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1134"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708" w:type="dxa"/>
            <w:gridSpan w:val="2"/>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1032"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1683"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p>
        </w:tc>
      </w:tr>
      <w:tr w:rsidR="00DE7867" w:rsidRPr="00E53A58" w:rsidTr="00736D19">
        <w:trPr>
          <w:trHeight w:val="202"/>
          <w:jc w:val="center"/>
        </w:trPr>
        <w:tc>
          <w:tcPr>
            <w:tcW w:w="1844"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rPr>
                <w:b/>
              </w:rPr>
            </w:pPr>
            <w:r w:rsidRPr="00E53A58">
              <w:rPr>
                <w:b/>
              </w:rPr>
              <w:t>Air depolarized</w:t>
            </w:r>
          </w:p>
        </w:tc>
        <w:tc>
          <w:tcPr>
            <w:tcW w:w="86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o</w:t>
            </w:r>
          </w:p>
        </w:tc>
        <w:tc>
          <w:tcPr>
            <w:tcW w:w="1286" w:type="dxa"/>
            <w:tcBorders>
              <w:top w:val="single" w:sz="6" w:space="0" w:color="auto"/>
              <w:left w:val="single" w:sz="6" w:space="0" w:color="auto"/>
              <w:bottom w:val="single" w:sz="6" w:space="0" w:color="auto"/>
              <w:right w:val="single" w:sz="6" w:space="0" w:color="auto"/>
            </w:tcBorders>
          </w:tcPr>
          <w:p w:rsidR="00DE7867" w:rsidRPr="00E53A58" w:rsidRDefault="00C12AF7" w:rsidP="002C3504">
            <w:pPr>
              <w:jc w:val="center"/>
            </w:pPr>
            <w:r w:rsidRPr="00E53A58">
              <w:t>No</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1065"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o</w:t>
            </w:r>
          </w:p>
        </w:tc>
        <w:tc>
          <w:tcPr>
            <w:tcW w:w="1134"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rPr>
                <w:lang w:val="de-DE"/>
              </w:rPr>
            </w:pPr>
            <w:r w:rsidRPr="00E53A58">
              <w:rPr>
                <w:lang w:val="de-DE"/>
              </w:rPr>
              <w:t>-</w:t>
            </w:r>
          </w:p>
        </w:tc>
        <w:tc>
          <w:tcPr>
            <w:tcW w:w="708" w:type="dxa"/>
            <w:gridSpan w:val="2"/>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rPr>
                <w:lang w:val="de-DE"/>
              </w:rPr>
            </w:pPr>
            <w:r w:rsidRPr="00E53A58">
              <w:rPr>
                <w:lang w:val="de-DE"/>
              </w:rPr>
              <w:t>+</w:t>
            </w:r>
          </w:p>
        </w:tc>
        <w:tc>
          <w:tcPr>
            <w:tcW w:w="1032"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rPr>
                <w:lang w:val="de-DE"/>
              </w:rPr>
            </w:pPr>
            <w:r w:rsidRPr="00E53A58">
              <w:rPr>
                <w:lang w:val="de-DE"/>
              </w:rPr>
              <w:t>o</w:t>
            </w:r>
          </w:p>
        </w:tc>
        <w:tc>
          <w:tcPr>
            <w:tcW w:w="1683"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rPr>
                <w:lang w:val="de-DE"/>
              </w:rPr>
            </w:pPr>
          </w:p>
        </w:tc>
      </w:tr>
      <w:tr w:rsidR="00DE7867" w:rsidRPr="00E53A58" w:rsidTr="00736D19">
        <w:trPr>
          <w:trHeight w:val="202"/>
          <w:jc w:val="center"/>
        </w:trPr>
        <w:tc>
          <w:tcPr>
            <w:tcW w:w="1844"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rPr>
                <w:b/>
                <w:lang w:val="de-DE"/>
              </w:rPr>
            </w:pPr>
            <w:r w:rsidRPr="00E53A58">
              <w:rPr>
                <w:b/>
                <w:lang w:val="de-DE"/>
              </w:rPr>
              <w:t>Alkaline</w:t>
            </w:r>
          </w:p>
        </w:tc>
        <w:tc>
          <w:tcPr>
            <w:tcW w:w="86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rPr>
                <w:lang w:val="de-DE"/>
              </w:rPr>
            </w:pPr>
            <w:r w:rsidRPr="00E53A58">
              <w:rPr>
                <w:lang w:val="de-DE"/>
              </w:rPr>
              <w:t>o</w:t>
            </w:r>
          </w:p>
        </w:tc>
        <w:tc>
          <w:tcPr>
            <w:tcW w:w="1286" w:type="dxa"/>
            <w:tcBorders>
              <w:top w:val="single" w:sz="6" w:space="0" w:color="auto"/>
              <w:left w:val="single" w:sz="6" w:space="0" w:color="auto"/>
              <w:bottom w:val="single" w:sz="6" w:space="0" w:color="auto"/>
              <w:right w:val="single" w:sz="6" w:space="0" w:color="auto"/>
            </w:tcBorders>
          </w:tcPr>
          <w:p w:rsidR="00DE7867" w:rsidRPr="00E53A58" w:rsidRDefault="00C12AF7" w:rsidP="002C3504">
            <w:pPr>
              <w:jc w:val="center"/>
            </w:pPr>
            <w:r w:rsidRPr="00E53A58">
              <w:t>No</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1065"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o</w:t>
            </w:r>
          </w:p>
        </w:tc>
        <w:tc>
          <w:tcPr>
            <w:tcW w:w="1134"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708" w:type="dxa"/>
            <w:gridSpan w:val="2"/>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1032"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o</w:t>
            </w:r>
          </w:p>
        </w:tc>
        <w:tc>
          <w:tcPr>
            <w:tcW w:w="1683"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p>
        </w:tc>
      </w:tr>
      <w:tr w:rsidR="00DE7867" w:rsidRPr="00E53A58" w:rsidTr="00736D19">
        <w:trPr>
          <w:trHeight w:val="202"/>
          <w:jc w:val="center"/>
        </w:trPr>
        <w:tc>
          <w:tcPr>
            <w:tcW w:w="1844"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rPr>
                <w:b/>
                <w:lang w:val="fr-FR"/>
              </w:rPr>
            </w:pPr>
            <w:r w:rsidRPr="00E53A58">
              <w:rPr>
                <w:b/>
                <w:lang w:val="fr-FR"/>
              </w:rPr>
              <w:t>Zinc-</w:t>
            </w:r>
            <w:proofErr w:type="spellStart"/>
            <w:r w:rsidRPr="00E53A58">
              <w:rPr>
                <w:b/>
                <w:lang w:val="fr-FR"/>
              </w:rPr>
              <w:t>Carbon</w:t>
            </w:r>
            <w:proofErr w:type="spellEnd"/>
          </w:p>
        </w:tc>
        <w:tc>
          <w:tcPr>
            <w:tcW w:w="86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rPr>
                <w:lang w:val="fr-FR"/>
              </w:rPr>
            </w:pPr>
            <w:r w:rsidRPr="00E53A58">
              <w:rPr>
                <w:lang w:val="fr-FR"/>
              </w:rPr>
              <w:t>-</w:t>
            </w:r>
          </w:p>
        </w:tc>
        <w:tc>
          <w:tcPr>
            <w:tcW w:w="1286" w:type="dxa"/>
            <w:tcBorders>
              <w:top w:val="single" w:sz="6" w:space="0" w:color="auto"/>
              <w:left w:val="single" w:sz="6" w:space="0" w:color="auto"/>
              <w:bottom w:val="single" w:sz="6" w:space="0" w:color="auto"/>
              <w:right w:val="single" w:sz="6" w:space="0" w:color="auto"/>
            </w:tcBorders>
          </w:tcPr>
          <w:p w:rsidR="00DE7867" w:rsidRPr="00E53A58" w:rsidRDefault="00C12AF7" w:rsidP="002C3504">
            <w:pPr>
              <w:jc w:val="center"/>
              <w:rPr>
                <w:lang w:val="fr-FR"/>
              </w:rPr>
            </w:pPr>
            <w:r w:rsidRPr="00E53A58">
              <w:rPr>
                <w:lang w:val="fr-FR"/>
              </w:rPr>
              <w:t>No</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1065"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1134"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708" w:type="dxa"/>
            <w:gridSpan w:val="2"/>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1032"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1683"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p>
        </w:tc>
      </w:tr>
      <w:tr w:rsidR="00DE7867" w:rsidRPr="00E53A58" w:rsidTr="00736D19">
        <w:trPr>
          <w:trHeight w:val="202"/>
          <w:jc w:val="center"/>
        </w:trPr>
        <w:tc>
          <w:tcPr>
            <w:tcW w:w="1844"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rPr>
                <w:b/>
                <w:lang w:val="fr-FR"/>
              </w:rPr>
            </w:pPr>
            <w:r w:rsidRPr="00E53A58">
              <w:rPr>
                <w:b/>
                <w:lang w:val="fr-FR"/>
              </w:rPr>
              <w:t>Ni-</w:t>
            </w:r>
            <w:proofErr w:type="spellStart"/>
            <w:r w:rsidRPr="00E53A58">
              <w:rPr>
                <w:b/>
                <w:lang w:val="fr-FR"/>
              </w:rPr>
              <w:t>MetalHydride</w:t>
            </w:r>
            <w:proofErr w:type="spellEnd"/>
          </w:p>
        </w:tc>
        <w:tc>
          <w:tcPr>
            <w:tcW w:w="86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rPr>
                <w:lang w:val="fr-FR"/>
              </w:rPr>
            </w:pPr>
            <w:r w:rsidRPr="00E53A58">
              <w:rPr>
                <w:lang w:val="fr-FR"/>
              </w:rPr>
              <w:t>+</w:t>
            </w:r>
          </w:p>
        </w:tc>
        <w:tc>
          <w:tcPr>
            <w:tcW w:w="1286" w:type="dxa"/>
            <w:tcBorders>
              <w:top w:val="single" w:sz="6" w:space="0" w:color="auto"/>
              <w:left w:val="single" w:sz="6" w:space="0" w:color="auto"/>
              <w:bottom w:val="single" w:sz="6" w:space="0" w:color="auto"/>
              <w:right w:val="single" w:sz="6" w:space="0" w:color="auto"/>
            </w:tcBorders>
          </w:tcPr>
          <w:p w:rsidR="00DE7867" w:rsidRPr="00E53A58" w:rsidRDefault="00C12AF7" w:rsidP="002C3504">
            <w:pPr>
              <w:jc w:val="center"/>
              <w:rPr>
                <w:lang w:val="fr-FR"/>
              </w:rPr>
            </w:pPr>
            <w:r w:rsidRPr="00E53A58">
              <w:rPr>
                <w:lang w:val="fr-FR"/>
              </w:rPr>
              <w:t>No</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1065"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1134"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708" w:type="dxa"/>
            <w:gridSpan w:val="2"/>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1032"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w:t>
            </w:r>
          </w:p>
        </w:tc>
        <w:tc>
          <w:tcPr>
            <w:tcW w:w="1683"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p>
        </w:tc>
      </w:tr>
      <w:tr w:rsidR="00DE7867" w:rsidRPr="00E53A58" w:rsidTr="00736D19">
        <w:trPr>
          <w:trHeight w:val="202"/>
          <w:jc w:val="center"/>
        </w:trPr>
        <w:tc>
          <w:tcPr>
            <w:tcW w:w="1844" w:type="dxa"/>
            <w:tcBorders>
              <w:top w:val="single" w:sz="6" w:space="0" w:color="auto"/>
              <w:left w:val="single" w:sz="6" w:space="0" w:color="auto"/>
              <w:bottom w:val="single" w:sz="6" w:space="0" w:color="auto"/>
              <w:right w:val="single" w:sz="6" w:space="0" w:color="auto"/>
            </w:tcBorders>
          </w:tcPr>
          <w:p w:rsidR="00DE7867" w:rsidRPr="00E53A58" w:rsidRDefault="00DE7867" w:rsidP="00CC1459">
            <w:pPr>
              <w:rPr>
                <w:b/>
                <w:lang w:val="fr-FR"/>
              </w:rPr>
            </w:pPr>
            <w:r w:rsidRPr="00E53A58">
              <w:rPr>
                <w:b/>
                <w:lang w:val="fr-FR"/>
              </w:rPr>
              <w:t>Lithium</w:t>
            </w:r>
            <w:r w:rsidR="00CC1459" w:rsidRPr="00E53A58">
              <w:rPr>
                <w:b/>
                <w:lang w:val="fr-FR"/>
              </w:rPr>
              <w:t xml:space="preserve"> (</w:t>
            </w:r>
            <w:proofErr w:type="spellStart"/>
            <w:r w:rsidR="00604E58" w:rsidRPr="00E53A58">
              <w:rPr>
                <w:b/>
                <w:lang w:val="fr-FR"/>
              </w:rPr>
              <w:t>secondary</w:t>
            </w:r>
            <w:proofErr w:type="spellEnd"/>
            <w:r w:rsidR="00CC1459" w:rsidRPr="00E53A58">
              <w:rPr>
                <w:b/>
                <w:lang w:val="fr-FR"/>
              </w:rPr>
              <w:t>)</w:t>
            </w:r>
            <w:r w:rsidR="00604E58" w:rsidRPr="00E53A58">
              <w:rPr>
                <w:b/>
                <w:lang w:val="fr-FR"/>
              </w:rPr>
              <w:t>**</w:t>
            </w:r>
          </w:p>
        </w:tc>
        <w:tc>
          <w:tcPr>
            <w:tcW w:w="868" w:type="dxa"/>
            <w:tcBorders>
              <w:top w:val="single" w:sz="6" w:space="0" w:color="auto"/>
              <w:left w:val="single" w:sz="6" w:space="0" w:color="auto"/>
              <w:bottom w:val="single" w:sz="6" w:space="0" w:color="auto"/>
              <w:right w:val="single" w:sz="6" w:space="0" w:color="auto"/>
            </w:tcBorders>
          </w:tcPr>
          <w:p w:rsidR="00DE7867" w:rsidRPr="00E53A58" w:rsidDel="00F4467A" w:rsidRDefault="00DE7867" w:rsidP="002C3504">
            <w:pPr>
              <w:jc w:val="center"/>
              <w:rPr>
                <w:lang w:val="fr-FR"/>
              </w:rPr>
            </w:pPr>
            <w:r w:rsidRPr="00E53A58">
              <w:rPr>
                <w:lang w:val="fr-FR"/>
              </w:rPr>
              <w:t>+</w:t>
            </w:r>
          </w:p>
        </w:tc>
        <w:tc>
          <w:tcPr>
            <w:tcW w:w="1286" w:type="dxa"/>
            <w:tcBorders>
              <w:top w:val="single" w:sz="6" w:space="0" w:color="auto"/>
              <w:left w:val="single" w:sz="6" w:space="0" w:color="auto"/>
              <w:bottom w:val="single" w:sz="6" w:space="0" w:color="auto"/>
              <w:right w:val="single" w:sz="6" w:space="0" w:color="auto"/>
            </w:tcBorders>
          </w:tcPr>
          <w:p w:rsidR="00DE7867" w:rsidRPr="00E53A58" w:rsidDel="00F4467A" w:rsidRDefault="00C12AF7" w:rsidP="002C3504">
            <w:pPr>
              <w:jc w:val="center"/>
              <w:rPr>
                <w:lang w:val="fr-FR"/>
              </w:rPr>
            </w:pPr>
            <w:r w:rsidRPr="00E53A58">
              <w:rPr>
                <w:lang w:val="fr-FR"/>
              </w:rPr>
              <w:t>No</w:t>
            </w:r>
          </w:p>
        </w:tc>
        <w:tc>
          <w:tcPr>
            <w:tcW w:w="828" w:type="dxa"/>
            <w:tcBorders>
              <w:top w:val="single" w:sz="6" w:space="0" w:color="auto"/>
              <w:left w:val="single" w:sz="6" w:space="0" w:color="auto"/>
              <w:bottom w:val="single" w:sz="6" w:space="0" w:color="auto"/>
              <w:right w:val="single" w:sz="6" w:space="0" w:color="auto"/>
            </w:tcBorders>
          </w:tcPr>
          <w:p w:rsidR="00DE7867" w:rsidRPr="00E53A58" w:rsidDel="00F4467A" w:rsidRDefault="00DE7867" w:rsidP="002C3504">
            <w:pPr>
              <w:jc w:val="center"/>
            </w:pPr>
            <w:r w:rsidRPr="00E53A58">
              <w:t>+</w:t>
            </w:r>
          </w:p>
        </w:tc>
        <w:tc>
          <w:tcPr>
            <w:tcW w:w="828" w:type="dxa"/>
            <w:tcBorders>
              <w:top w:val="single" w:sz="6" w:space="0" w:color="auto"/>
              <w:left w:val="single" w:sz="6" w:space="0" w:color="auto"/>
              <w:bottom w:val="single" w:sz="6" w:space="0" w:color="auto"/>
              <w:right w:val="single" w:sz="6" w:space="0" w:color="auto"/>
            </w:tcBorders>
          </w:tcPr>
          <w:p w:rsidR="00DE7867" w:rsidRPr="00E53A58" w:rsidDel="00F4467A" w:rsidRDefault="00DE7867" w:rsidP="002C3504">
            <w:pPr>
              <w:jc w:val="center"/>
            </w:pPr>
            <w:r w:rsidRPr="00E53A58">
              <w:t>+</w:t>
            </w:r>
          </w:p>
        </w:tc>
        <w:tc>
          <w:tcPr>
            <w:tcW w:w="828" w:type="dxa"/>
            <w:tcBorders>
              <w:top w:val="single" w:sz="6" w:space="0" w:color="auto"/>
              <w:left w:val="single" w:sz="6" w:space="0" w:color="auto"/>
              <w:bottom w:val="single" w:sz="6" w:space="0" w:color="auto"/>
              <w:right w:val="single" w:sz="6" w:space="0" w:color="auto"/>
            </w:tcBorders>
          </w:tcPr>
          <w:p w:rsidR="00DE7867" w:rsidRPr="00E53A58" w:rsidDel="00F4467A" w:rsidRDefault="00DE7867" w:rsidP="002C3504">
            <w:pPr>
              <w:jc w:val="center"/>
            </w:pPr>
            <w:r w:rsidRPr="00E53A58">
              <w:t>+</w:t>
            </w:r>
          </w:p>
        </w:tc>
        <w:tc>
          <w:tcPr>
            <w:tcW w:w="1065" w:type="dxa"/>
            <w:tcBorders>
              <w:top w:val="single" w:sz="6" w:space="0" w:color="auto"/>
              <w:left w:val="single" w:sz="6" w:space="0" w:color="auto"/>
              <w:bottom w:val="single" w:sz="6" w:space="0" w:color="auto"/>
              <w:right w:val="single" w:sz="6" w:space="0" w:color="auto"/>
            </w:tcBorders>
          </w:tcPr>
          <w:p w:rsidR="00DE7867" w:rsidRPr="00E53A58" w:rsidDel="00F4467A" w:rsidRDefault="00DE7867" w:rsidP="002C3504">
            <w:pPr>
              <w:jc w:val="center"/>
            </w:pPr>
            <w:r w:rsidRPr="00E53A58">
              <w:t>-</w:t>
            </w:r>
          </w:p>
        </w:tc>
        <w:tc>
          <w:tcPr>
            <w:tcW w:w="1134" w:type="dxa"/>
            <w:tcBorders>
              <w:top w:val="single" w:sz="6" w:space="0" w:color="auto"/>
              <w:left w:val="single" w:sz="6" w:space="0" w:color="auto"/>
              <w:bottom w:val="single" w:sz="6" w:space="0" w:color="auto"/>
              <w:right w:val="single" w:sz="6" w:space="0" w:color="auto"/>
            </w:tcBorders>
          </w:tcPr>
          <w:p w:rsidR="00DE7867" w:rsidRPr="00E53A58" w:rsidDel="00F4467A" w:rsidRDefault="00DE7867" w:rsidP="002C3504">
            <w:pPr>
              <w:jc w:val="center"/>
            </w:pPr>
            <w:r w:rsidRPr="00E53A58">
              <w:t>-</w:t>
            </w:r>
          </w:p>
        </w:tc>
        <w:tc>
          <w:tcPr>
            <w:tcW w:w="708" w:type="dxa"/>
            <w:gridSpan w:val="2"/>
            <w:tcBorders>
              <w:top w:val="single" w:sz="6" w:space="0" w:color="auto"/>
              <w:left w:val="single" w:sz="6" w:space="0" w:color="auto"/>
              <w:bottom w:val="single" w:sz="6" w:space="0" w:color="auto"/>
              <w:right w:val="single" w:sz="6" w:space="0" w:color="auto"/>
            </w:tcBorders>
          </w:tcPr>
          <w:p w:rsidR="00DE7867" w:rsidRPr="00E53A58" w:rsidDel="00F4467A" w:rsidRDefault="00DE7867" w:rsidP="002C3504">
            <w:pPr>
              <w:jc w:val="center"/>
            </w:pPr>
            <w:r w:rsidRPr="00E53A58">
              <w:t>+</w:t>
            </w:r>
          </w:p>
        </w:tc>
        <w:tc>
          <w:tcPr>
            <w:tcW w:w="1032" w:type="dxa"/>
            <w:tcBorders>
              <w:top w:val="single" w:sz="6" w:space="0" w:color="auto"/>
              <w:left w:val="single" w:sz="6" w:space="0" w:color="auto"/>
              <w:bottom w:val="single" w:sz="6" w:space="0" w:color="auto"/>
              <w:right w:val="single" w:sz="6" w:space="0" w:color="auto"/>
            </w:tcBorders>
          </w:tcPr>
          <w:p w:rsidR="00DE7867" w:rsidRPr="00E53A58" w:rsidDel="00F4467A" w:rsidRDefault="00DE7867" w:rsidP="002C3504">
            <w:pPr>
              <w:jc w:val="center"/>
            </w:pPr>
            <w:r w:rsidRPr="00E53A58">
              <w:t>+</w:t>
            </w:r>
          </w:p>
        </w:tc>
        <w:tc>
          <w:tcPr>
            <w:tcW w:w="1683"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p>
        </w:tc>
      </w:tr>
      <w:tr w:rsidR="00CC1459" w:rsidRPr="00E53A58" w:rsidTr="00736D19">
        <w:trPr>
          <w:trHeight w:val="202"/>
          <w:jc w:val="center"/>
        </w:trPr>
        <w:tc>
          <w:tcPr>
            <w:tcW w:w="1844" w:type="dxa"/>
            <w:tcBorders>
              <w:top w:val="single" w:sz="6" w:space="0" w:color="auto"/>
              <w:left w:val="single" w:sz="6" w:space="0" w:color="auto"/>
              <w:bottom w:val="single" w:sz="6" w:space="0" w:color="auto"/>
              <w:right w:val="single" w:sz="6" w:space="0" w:color="auto"/>
            </w:tcBorders>
          </w:tcPr>
          <w:p w:rsidR="00CC1459" w:rsidRPr="00E53A58" w:rsidRDefault="00CC1459" w:rsidP="002C3504">
            <w:pPr>
              <w:rPr>
                <w:b/>
                <w:lang w:val="fr-FR"/>
              </w:rPr>
            </w:pPr>
            <w:r w:rsidRPr="00E53A58">
              <w:rPr>
                <w:b/>
                <w:lang w:val="fr-FR"/>
              </w:rPr>
              <w:t>Lithium (</w:t>
            </w:r>
            <w:proofErr w:type="spellStart"/>
            <w:r w:rsidR="00604E58" w:rsidRPr="00E53A58">
              <w:rPr>
                <w:b/>
                <w:lang w:val="fr-FR"/>
              </w:rPr>
              <w:t>primary</w:t>
            </w:r>
            <w:proofErr w:type="spellEnd"/>
            <w:r w:rsidRPr="00E53A58">
              <w:rPr>
                <w:b/>
                <w:lang w:val="fr-FR"/>
              </w:rPr>
              <w:t>)</w:t>
            </w:r>
          </w:p>
        </w:tc>
        <w:tc>
          <w:tcPr>
            <w:tcW w:w="868" w:type="dxa"/>
            <w:tcBorders>
              <w:top w:val="single" w:sz="6" w:space="0" w:color="auto"/>
              <w:left w:val="single" w:sz="6" w:space="0" w:color="auto"/>
              <w:bottom w:val="single" w:sz="6" w:space="0" w:color="auto"/>
              <w:right w:val="single" w:sz="6" w:space="0" w:color="auto"/>
            </w:tcBorders>
          </w:tcPr>
          <w:p w:rsidR="00CC1459" w:rsidRPr="00E53A58" w:rsidRDefault="00604E58" w:rsidP="002C3504">
            <w:pPr>
              <w:jc w:val="center"/>
              <w:rPr>
                <w:lang w:val="fr-FR"/>
              </w:rPr>
            </w:pPr>
            <w:r w:rsidRPr="00E53A58">
              <w:rPr>
                <w:lang w:val="fr-FR"/>
              </w:rPr>
              <w:t>+</w:t>
            </w:r>
          </w:p>
        </w:tc>
        <w:tc>
          <w:tcPr>
            <w:tcW w:w="1286" w:type="dxa"/>
            <w:tcBorders>
              <w:top w:val="single" w:sz="6" w:space="0" w:color="auto"/>
              <w:left w:val="single" w:sz="6" w:space="0" w:color="auto"/>
              <w:bottom w:val="single" w:sz="6" w:space="0" w:color="auto"/>
              <w:right w:val="single" w:sz="6" w:space="0" w:color="auto"/>
            </w:tcBorders>
          </w:tcPr>
          <w:p w:rsidR="00CC1459" w:rsidRPr="00E53A58" w:rsidRDefault="00C12AF7" w:rsidP="002C3504">
            <w:pPr>
              <w:jc w:val="center"/>
              <w:rPr>
                <w:lang w:val="fr-FR"/>
              </w:rPr>
            </w:pPr>
            <w:r w:rsidRPr="00E53A58">
              <w:rPr>
                <w:lang w:val="fr-FR"/>
              </w:rPr>
              <w:t>No</w:t>
            </w:r>
          </w:p>
        </w:tc>
        <w:tc>
          <w:tcPr>
            <w:tcW w:w="828" w:type="dxa"/>
            <w:tcBorders>
              <w:top w:val="single" w:sz="6" w:space="0" w:color="auto"/>
              <w:left w:val="single" w:sz="6" w:space="0" w:color="auto"/>
              <w:bottom w:val="single" w:sz="6" w:space="0" w:color="auto"/>
              <w:right w:val="single" w:sz="6" w:space="0" w:color="auto"/>
            </w:tcBorders>
          </w:tcPr>
          <w:p w:rsidR="00CC1459" w:rsidRPr="00E53A58" w:rsidRDefault="00604E58" w:rsidP="002C3504">
            <w:pPr>
              <w:jc w:val="center"/>
            </w:pPr>
            <w:r w:rsidRPr="00E53A58">
              <w:t>o</w:t>
            </w:r>
          </w:p>
        </w:tc>
        <w:tc>
          <w:tcPr>
            <w:tcW w:w="828" w:type="dxa"/>
            <w:tcBorders>
              <w:top w:val="single" w:sz="6" w:space="0" w:color="auto"/>
              <w:left w:val="single" w:sz="6" w:space="0" w:color="auto"/>
              <w:bottom w:val="single" w:sz="6" w:space="0" w:color="auto"/>
              <w:right w:val="single" w:sz="6" w:space="0" w:color="auto"/>
            </w:tcBorders>
          </w:tcPr>
          <w:p w:rsidR="00CC1459" w:rsidRPr="00E53A58" w:rsidRDefault="00604E58" w:rsidP="002C3504">
            <w:pPr>
              <w:jc w:val="center"/>
            </w:pPr>
            <w:r w:rsidRPr="00E53A58">
              <w:t>o</w:t>
            </w:r>
          </w:p>
        </w:tc>
        <w:tc>
          <w:tcPr>
            <w:tcW w:w="828" w:type="dxa"/>
            <w:tcBorders>
              <w:top w:val="single" w:sz="6" w:space="0" w:color="auto"/>
              <w:left w:val="single" w:sz="6" w:space="0" w:color="auto"/>
              <w:bottom w:val="single" w:sz="6" w:space="0" w:color="auto"/>
              <w:right w:val="single" w:sz="6" w:space="0" w:color="auto"/>
            </w:tcBorders>
          </w:tcPr>
          <w:p w:rsidR="00CC1459" w:rsidRPr="00E53A58" w:rsidRDefault="00604E58" w:rsidP="002C3504">
            <w:pPr>
              <w:jc w:val="center"/>
            </w:pPr>
            <w:r w:rsidRPr="00E53A58">
              <w:t>+</w:t>
            </w:r>
          </w:p>
        </w:tc>
        <w:tc>
          <w:tcPr>
            <w:tcW w:w="1065" w:type="dxa"/>
            <w:tcBorders>
              <w:top w:val="single" w:sz="6" w:space="0" w:color="auto"/>
              <w:left w:val="single" w:sz="6" w:space="0" w:color="auto"/>
              <w:bottom w:val="single" w:sz="6" w:space="0" w:color="auto"/>
              <w:right w:val="single" w:sz="6" w:space="0" w:color="auto"/>
            </w:tcBorders>
          </w:tcPr>
          <w:p w:rsidR="00CC1459" w:rsidRPr="00E53A58" w:rsidRDefault="00604E58" w:rsidP="002C3504">
            <w:pPr>
              <w:jc w:val="center"/>
            </w:pPr>
            <w:r w:rsidRPr="00E53A58">
              <w:t>+</w:t>
            </w:r>
          </w:p>
        </w:tc>
        <w:tc>
          <w:tcPr>
            <w:tcW w:w="1134" w:type="dxa"/>
            <w:tcBorders>
              <w:top w:val="single" w:sz="6" w:space="0" w:color="auto"/>
              <w:left w:val="single" w:sz="6" w:space="0" w:color="auto"/>
              <w:bottom w:val="single" w:sz="6" w:space="0" w:color="auto"/>
              <w:right w:val="single" w:sz="6" w:space="0" w:color="auto"/>
            </w:tcBorders>
          </w:tcPr>
          <w:p w:rsidR="00CC1459" w:rsidRPr="00E53A58" w:rsidRDefault="00604E58" w:rsidP="002C3504">
            <w:pPr>
              <w:jc w:val="center"/>
            </w:pPr>
            <w:r w:rsidRPr="00E53A58">
              <w:t>++</w:t>
            </w:r>
          </w:p>
        </w:tc>
        <w:tc>
          <w:tcPr>
            <w:tcW w:w="708" w:type="dxa"/>
            <w:gridSpan w:val="2"/>
            <w:tcBorders>
              <w:top w:val="single" w:sz="6" w:space="0" w:color="auto"/>
              <w:left w:val="single" w:sz="6" w:space="0" w:color="auto"/>
              <w:bottom w:val="single" w:sz="6" w:space="0" w:color="auto"/>
              <w:right w:val="single" w:sz="6" w:space="0" w:color="auto"/>
            </w:tcBorders>
          </w:tcPr>
          <w:p w:rsidR="00CC1459" w:rsidRPr="00E53A58" w:rsidRDefault="00604E58" w:rsidP="002C3504">
            <w:pPr>
              <w:jc w:val="center"/>
            </w:pPr>
            <w:r w:rsidRPr="00E53A58">
              <w:t>+</w:t>
            </w:r>
          </w:p>
        </w:tc>
        <w:tc>
          <w:tcPr>
            <w:tcW w:w="1032" w:type="dxa"/>
            <w:tcBorders>
              <w:top w:val="single" w:sz="6" w:space="0" w:color="auto"/>
              <w:left w:val="single" w:sz="6" w:space="0" w:color="auto"/>
              <w:bottom w:val="single" w:sz="6" w:space="0" w:color="auto"/>
              <w:right w:val="single" w:sz="6" w:space="0" w:color="auto"/>
            </w:tcBorders>
          </w:tcPr>
          <w:p w:rsidR="00CC1459" w:rsidRPr="00E53A58" w:rsidRDefault="00604E58" w:rsidP="002C3504">
            <w:pPr>
              <w:jc w:val="center"/>
            </w:pPr>
            <w:r w:rsidRPr="00E53A58">
              <w:t>o</w:t>
            </w:r>
          </w:p>
        </w:tc>
        <w:tc>
          <w:tcPr>
            <w:tcW w:w="1683" w:type="dxa"/>
            <w:tcBorders>
              <w:top w:val="single" w:sz="6" w:space="0" w:color="auto"/>
              <w:left w:val="single" w:sz="6" w:space="0" w:color="auto"/>
              <w:bottom w:val="single" w:sz="6" w:space="0" w:color="auto"/>
              <w:right w:val="single" w:sz="6" w:space="0" w:color="auto"/>
            </w:tcBorders>
          </w:tcPr>
          <w:p w:rsidR="00CC1459" w:rsidRPr="00E53A58" w:rsidRDefault="00CC1459" w:rsidP="002C3504">
            <w:pPr>
              <w:jc w:val="center"/>
            </w:pPr>
          </w:p>
        </w:tc>
      </w:tr>
      <w:tr w:rsidR="00DE7867" w:rsidRPr="00E53A58" w:rsidTr="00736D19">
        <w:trPr>
          <w:trHeight w:val="202"/>
          <w:jc w:val="center"/>
        </w:trPr>
        <w:tc>
          <w:tcPr>
            <w:tcW w:w="1844"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rPr>
                <w:b/>
                <w:lang w:val="fr-FR"/>
              </w:rPr>
            </w:pPr>
            <w:r w:rsidRPr="00E53A58">
              <w:rPr>
                <w:b/>
                <w:lang w:val="fr-FR"/>
              </w:rPr>
              <w:t xml:space="preserve">Super </w:t>
            </w:r>
            <w:proofErr w:type="spellStart"/>
            <w:r w:rsidRPr="00E53A58">
              <w:rPr>
                <w:b/>
                <w:lang w:val="fr-FR"/>
              </w:rPr>
              <w:t>Capacitor</w:t>
            </w:r>
            <w:proofErr w:type="spellEnd"/>
          </w:p>
        </w:tc>
        <w:tc>
          <w:tcPr>
            <w:tcW w:w="86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rPr>
                <w:lang w:val="fr-FR"/>
              </w:rPr>
            </w:pPr>
            <w:r w:rsidRPr="00E53A58">
              <w:t>o</w:t>
            </w:r>
          </w:p>
        </w:tc>
        <w:tc>
          <w:tcPr>
            <w:tcW w:w="1286" w:type="dxa"/>
            <w:tcBorders>
              <w:top w:val="single" w:sz="6" w:space="0" w:color="auto"/>
              <w:left w:val="single" w:sz="6" w:space="0" w:color="auto"/>
              <w:bottom w:val="single" w:sz="6" w:space="0" w:color="auto"/>
              <w:right w:val="single" w:sz="6" w:space="0" w:color="auto"/>
            </w:tcBorders>
          </w:tcPr>
          <w:p w:rsidR="00DE7867" w:rsidRPr="00E53A58" w:rsidRDefault="00C12AF7" w:rsidP="002C3504">
            <w:pPr>
              <w:jc w:val="center"/>
              <w:rPr>
                <w:lang w:val="fr-FR"/>
              </w:rPr>
            </w:pPr>
            <w:r w:rsidRPr="00E53A58">
              <w:t>No</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o</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o</w:t>
            </w:r>
          </w:p>
        </w:tc>
        <w:tc>
          <w:tcPr>
            <w:tcW w:w="828"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o</w:t>
            </w:r>
          </w:p>
        </w:tc>
        <w:tc>
          <w:tcPr>
            <w:tcW w:w="1065"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o</w:t>
            </w:r>
          </w:p>
        </w:tc>
        <w:tc>
          <w:tcPr>
            <w:tcW w:w="1134"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o</w:t>
            </w:r>
          </w:p>
        </w:tc>
        <w:tc>
          <w:tcPr>
            <w:tcW w:w="708" w:type="dxa"/>
            <w:gridSpan w:val="2"/>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o</w:t>
            </w:r>
          </w:p>
        </w:tc>
        <w:tc>
          <w:tcPr>
            <w:tcW w:w="1032"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r w:rsidRPr="00E53A58">
              <w:t>o</w:t>
            </w:r>
          </w:p>
        </w:tc>
        <w:tc>
          <w:tcPr>
            <w:tcW w:w="1683" w:type="dxa"/>
            <w:tcBorders>
              <w:top w:val="single" w:sz="6" w:space="0" w:color="auto"/>
              <w:left w:val="single" w:sz="6" w:space="0" w:color="auto"/>
              <w:bottom w:val="single" w:sz="6" w:space="0" w:color="auto"/>
              <w:right w:val="single" w:sz="6" w:space="0" w:color="auto"/>
            </w:tcBorders>
          </w:tcPr>
          <w:p w:rsidR="00DE7867" w:rsidRPr="00E53A58" w:rsidRDefault="00DE7867" w:rsidP="002C3504">
            <w:pPr>
              <w:jc w:val="center"/>
            </w:pPr>
          </w:p>
        </w:tc>
      </w:tr>
      <w:tr w:rsidR="00DE7867" w:rsidRPr="00E53A58" w:rsidTr="00736D19">
        <w:trPr>
          <w:trHeight w:val="202"/>
          <w:jc w:val="center"/>
        </w:trPr>
        <w:tc>
          <w:tcPr>
            <w:tcW w:w="1844" w:type="dxa"/>
            <w:tcBorders>
              <w:left w:val="single" w:sz="6" w:space="0" w:color="auto"/>
            </w:tcBorders>
          </w:tcPr>
          <w:p w:rsidR="00DE7867" w:rsidRPr="00E53A58" w:rsidRDefault="00DE7867" w:rsidP="002C3504">
            <w:pPr>
              <w:jc w:val="right"/>
              <w:rPr>
                <w:i/>
              </w:rPr>
            </w:pPr>
            <w:r w:rsidRPr="00E53A58">
              <w:rPr>
                <w:i/>
              </w:rPr>
              <w:t xml:space="preserve">++ </w:t>
            </w:r>
          </w:p>
        </w:tc>
        <w:tc>
          <w:tcPr>
            <w:tcW w:w="2982" w:type="dxa"/>
            <w:gridSpan w:val="3"/>
          </w:tcPr>
          <w:p w:rsidR="00DE7867" w:rsidRPr="00E53A58" w:rsidRDefault="00DE7867" w:rsidP="002C3504">
            <w:pPr>
              <w:rPr>
                <w:i/>
              </w:rPr>
            </w:pPr>
            <w:r w:rsidRPr="00E53A58">
              <w:rPr>
                <w:i/>
              </w:rPr>
              <w:t>Recommended solution</w:t>
            </w:r>
          </w:p>
        </w:tc>
        <w:tc>
          <w:tcPr>
            <w:tcW w:w="828" w:type="dxa"/>
          </w:tcPr>
          <w:p w:rsidR="00DE7867" w:rsidRPr="00E53A58" w:rsidRDefault="00DE7867" w:rsidP="002C3504">
            <w:pPr>
              <w:jc w:val="right"/>
            </w:pPr>
          </w:p>
        </w:tc>
        <w:tc>
          <w:tcPr>
            <w:tcW w:w="3735" w:type="dxa"/>
            <w:gridSpan w:val="5"/>
          </w:tcPr>
          <w:p w:rsidR="00DE7867" w:rsidRPr="00E53A58" w:rsidRDefault="00DE7867" w:rsidP="002C3504">
            <w:pPr>
              <w:pStyle w:val="Footer"/>
            </w:pPr>
          </w:p>
        </w:tc>
        <w:tc>
          <w:tcPr>
            <w:tcW w:w="1032" w:type="dxa"/>
            <w:tcBorders>
              <w:right w:val="single" w:sz="6" w:space="0" w:color="auto"/>
            </w:tcBorders>
          </w:tcPr>
          <w:p w:rsidR="00DE7867" w:rsidRPr="00E53A58" w:rsidRDefault="00DE7867" w:rsidP="002C3504">
            <w:pPr>
              <w:jc w:val="right"/>
            </w:pPr>
          </w:p>
        </w:tc>
        <w:tc>
          <w:tcPr>
            <w:tcW w:w="1683" w:type="dxa"/>
            <w:tcBorders>
              <w:right w:val="single" w:sz="6" w:space="0" w:color="auto"/>
            </w:tcBorders>
          </w:tcPr>
          <w:p w:rsidR="00DE7867" w:rsidRPr="00E53A58" w:rsidRDefault="00DE7867" w:rsidP="002C3504">
            <w:pPr>
              <w:jc w:val="right"/>
            </w:pPr>
          </w:p>
        </w:tc>
      </w:tr>
      <w:tr w:rsidR="00DE7867" w:rsidRPr="00E53A58" w:rsidTr="00736D19">
        <w:trPr>
          <w:trHeight w:val="202"/>
          <w:jc w:val="center"/>
        </w:trPr>
        <w:tc>
          <w:tcPr>
            <w:tcW w:w="1844" w:type="dxa"/>
            <w:tcBorders>
              <w:left w:val="single" w:sz="6" w:space="0" w:color="auto"/>
              <w:bottom w:val="single" w:sz="4" w:space="0" w:color="auto"/>
            </w:tcBorders>
          </w:tcPr>
          <w:p w:rsidR="00DE7867" w:rsidRPr="00E53A58" w:rsidRDefault="00DE7867" w:rsidP="002C3504">
            <w:pPr>
              <w:jc w:val="right"/>
              <w:rPr>
                <w:i/>
              </w:rPr>
            </w:pPr>
            <w:r w:rsidRPr="00E53A58">
              <w:rPr>
                <w:i/>
              </w:rPr>
              <w:t xml:space="preserve">+ </w:t>
            </w:r>
          </w:p>
        </w:tc>
        <w:tc>
          <w:tcPr>
            <w:tcW w:w="2154" w:type="dxa"/>
            <w:gridSpan w:val="2"/>
            <w:tcBorders>
              <w:bottom w:val="single" w:sz="4" w:space="0" w:color="auto"/>
            </w:tcBorders>
          </w:tcPr>
          <w:p w:rsidR="00DE7867" w:rsidRPr="00E53A58" w:rsidRDefault="00DE7867" w:rsidP="002C3504">
            <w:pPr>
              <w:rPr>
                <w:i/>
              </w:rPr>
            </w:pPr>
            <w:r w:rsidRPr="00E53A58">
              <w:rPr>
                <w:i/>
              </w:rPr>
              <w:t>Good solution</w:t>
            </w:r>
          </w:p>
        </w:tc>
        <w:tc>
          <w:tcPr>
            <w:tcW w:w="828" w:type="dxa"/>
            <w:tcBorders>
              <w:bottom w:val="single" w:sz="4" w:space="0" w:color="auto"/>
            </w:tcBorders>
          </w:tcPr>
          <w:p w:rsidR="00DE7867" w:rsidRPr="00E53A58" w:rsidRDefault="00DE7867" w:rsidP="002C3504">
            <w:pPr>
              <w:jc w:val="right"/>
            </w:pPr>
          </w:p>
        </w:tc>
        <w:tc>
          <w:tcPr>
            <w:tcW w:w="828" w:type="dxa"/>
            <w:tcBorders>
              <w:bottom w:val="single" w:sz="4" w:space="0" w:color="auto"/>
            </w:tcBorders>
          </w:tcPr>
          <w:p w:rsidR="00DE7867" w:rsidRPr="00E53A58" w:rsidRDefault="00DE7867" w:rsidP="002C3504">
            <w:pPr>
              <w:jc w:val="right"/>
            </w:pPr>
            <w:r w:rsidRPr="00E53A58">
              <w:t>o</w:t>
            </w:r>
          </w:p>
        </w:tc>
        <w:tc>
          <w:tcPr>
            <w:tcW w:w="3310" w:type="dxa"/>
            <w:gridSpan w:val="4"/>
            <w:tcBorders>
              <w:bottom w:val="single" w:sz="4" w:space="0" w:color="auto"/>
            </w:tcBorders>
          </w:tcPr>
          <w:p w:rsidR="00DE7867" w:rsidRPr="00E53A58" w:rsidRDefault="00DE7867" w:rsidP="002C3504">
            <w:pPr>
              <w:rPr>
                <w:i/>
              </w:rPr>
            </w:pPr>
            <w:r w:rsidRPr="00E53A58">
              <w:rPr>
                <w:i/>
              </w:rPr>
              <w:t>Not recommended</w:t>
            </w:r>
          </w:p>
        </w:tc>
        <w:tc>
          <w:tcPr>
            <w:tcW w:w="425" w:type="dxa"/>
            <w:tcBorders>
              <w:bottom w:val="single" w:sz="4" w:space="0" w:color="auto"/>
            </w:tcBorders>
          </w:tcPr>
          <w:p w:rsidR="00DE7867" w:rsidRPr="00E53A58" w:rsidRDefault="00DE7867" w:rsidP="002C3504">
            <w:pPr>
              <w:jc w:val="right"/>
            </w:pPr>
            <w:r w:rsidRPr="00E53A58">
              <w:t>-</w:t>
            </w:r>
          </w:p>
        </w:tc>
        <w:tc>
          <w:tcPr>
            <w:tcW w:w="1032" w:type="dxa"/>
            <w:tcBorders>
              <w:bottom w:val="single" w:sz="4" w:space="0" w:color="auto"/>
              <w:right w:val="single" w:sz="6" w:space="0" w:color="auto"/>
            </w:tcBorders>
          </w:tcPr>
          <w:p w:rsidR="00DE7867" w:rsidRPr="00E53A58" w:rsidRDefault="00DE7867" w:rsidP="002C3504">
            <w:r w:rsidRPr="00E53A58">
              <w:t>No comment</w:t>
            </w:r>
          </w:p>
        </w:tc>
        <w:tc>
          <w:tcPr>
            <w:tcW w:w="1683" w:type="dxa"/>
            <w:tcBorders>
              <w:bottom w:val="single" w:sz="4" w:space="0" w:color="auto"/>
              <w:right w:val="single" w:sz="6" w:space="0" w:color="auto"/>
            </w:tcBorders>
          </w:tcPr>
          <w:p w:rsidR="00DE7867" w:rsidRPr="00E53A58" w:rsidRDefault="00DE7867" w:rsidP="002C3504">
            <w:pPr>
              <w:jc w:val="right"/>
            </w:pPr>
          </w:p>
        </w:tc>
      </w:tr>
    </w:tbl>
    <w:p w:rsidR="006E2FE5" w:rsidRPr="00E53A58" w:rsidRDefault="006E2FE5" w:rsidP="00DE7867">
      <w:pPr>
        <w:widowControl w:val="0"/>
        <w:spacing w:after="120"/>
      </w:pPr>
    </w:p>
    <w:p w:rsidR="00DE7867" w:rsidRPr="00E53A58" w:rsidRDefault="00DE7867" w:rsidP="00DE7867">
      <w:pPr>
        <w:widowControl w:val="0"/>
        <w:spacing w:after="120"/>
      </w:pPr>
      <w:r w:rsidRPr="00E53A58">
        <w:t>* VRLA: Valve Regulated Lead Acid</w:t>
      </w:r>
    </w:p>
    <w:p w:rsidR="00CC1459" w:rsidRPr="00E53A58" w:rsidRDefault="00CC1459" w:rsidP="00DE7867">
      <w:pPr>
        <w:widowControl w:val="0"/>
        <w:spacing w:after="120"/>
      </w:pPr>
      <w:r w:rsidRPr="00E53A58">
        <w:t>** Caution must be applied when specifying this battery type as the battery chemistry can vary widely thereby offering differing degrees of performance and safety requirements</w:t>
      </w:r>
    </w:p>
    <w:p w:rsidR="00C12AF7" w:rsidRDefault="00C12AF7" w:rsidP="00DE7867">
      <w:pPr>
        <w:widowControl w:val="0"/>
        <w:spacing w:after="120"/>
      </w:pPr>
      <w:r w:rsidRPr="00E53A58">
        <w:t>*** Charge level dependant</w:t>
      </w:r>
    </w:p>
    <w:p w:rsidR="006E2FE5" w:rsidRDefault="006E2FE5" w:rsidP="00DE7867">
      <w:pPr>
        <w:widowControl w:val="0"/>
        <w:spacing w:after="120"/>
      </w:pPr>
    </w:p>
    <w:p w:rsidR="006E2FE5" w:rsidRDefault="006E2FE5" w:rsidP="00DE7867">
      <w:pPr>
        <w:widowControl w:val="0"/>
        <w:spacing w:after="120"/>
        <w:sectPr w:rsidR="006E2FE5" w:rsidSect="006E2FE5">
          <w:footerReference w:type="default" r:id="rId18"/>
          <w:pgSz w:w="16840" w:h="11907" w:orient="landscape" w:code="9"/>
          <w:pgMar w:top="1440" w:right="1134" w:bottom="1440" w:left="1134" w:header="720" w:footer="720" w:gutter="0"/>
          <w:cols w:space="720"/>
        </w:sectPr>
      </w:pPr>
    </w:p>
    <w:p w:rsidR="000C5AC3" w:rsidRDefault="000C5AC3" w:rsidP="006E2FE5">
      <w:pPr>
        <w:pStyle w:val="Heading2"/>
        <w:rPr>
          <w:ins w:id="266" w:author="Peter Dobson" w:date="2016-04-13T14:38:00Z"/>
        </w:rPr>
      </w:pPr>
      <w:bookmarkStart w:id="267" w:name="_Toc448321833"/>
      <w:bookmarkStart w:id="268" w:name="_Toc220205970"/>
      <w:bookmarkStart w:id="269" w:name="_Toc225671730"/>
      <w:ins w:id="270" w:author="Peter Dobson" w:date="2016-04-13T14:38:00Z">
        <w:r>
          <w:lastRenderedPageBreak/>
          <w:t>Redundancy and Autonomy</w:t>
        </w:r>
        <w:bookmarkEnd w:id="267"/>
      </w:ins>
    </w:p>
    <w:p w:rsidR="000C5AC3" w:rsidRPr="000C5AC3" w:rsidRDefault="000C5AC3">
      <w:pPr>
        <w:pStyle w:val="BodyText"/>
        <w:rPr>
          <w:ins w:id="271" w:author="Peter Dobson" w:date="2016-04-13T14:38:00Z"/>
        </w:rPr>
        <w:pPrChange w:id="272" w:author="Peter Dobson" w:date="2016-04-13T14:38:00Z">
          <w:pPr>
            <w:pStyle w:val="Heading2"/>
          </w:pPr>
        </w:pPrChange>
      </w:pPr>
    </w:p>
    <w:p w:rsidR="00DE7867" w:rsidRDefault="00DE7867" w:rsidP="006E2FE5">
      <w:pPr>
        <w:pStyle w:val="Heading2"/>
      </w:pPr>
      <w:bookmarkStart w:id="273" w:name="_Toc448321834"/>
      <w:r>
        <w:t>User Requirements</w:t>
      </w:r>
      <w:bookmarkEnd w:id="268"/>
      <w:bookmarkEnd w:id="269"/>
      <w:bookmarkEnd w:id="273"/>
    </w:p>
    <w:p w:rsidR="00DE7867" w:rsidRPr="006E2FE5" w:rsidRDefault="00DE7867" w:rsidP="006E2FE5">
      <w:pPr>
        <w:pStyle w:val="BodyText"/>
      </w:pPr>
      <w:r w:rsidRPr="006E2FE5">
        <w:t>The user requirement also has an important part to play in power consumption.  For every mile reduction in range for lights the required luminous intensity is roughly halved and hence power consumption reduced.  The application of visual and audible AtoNs is chan</w:t>
      </w:r>
      <w:r w:rsidR="001617C8">
        <w:t>ging;</w:t>
      </w:r>
      <w:r w:rsidRPr="006E2FE5">
        <w:t xml:space="preserve"> ranges are being reduced considerably, resulting in far less power demand.</w:t>
      </w:r>
    </w:p>
    <w:p w:rsidR="00DE7867" w:rsidRDefault="00DE7867" w:rsidP="006E2FE5">
      <w:pPr>
        <w:pStyle w:val="Heading2"/>
      </w:pPr>
      <w:bookmarkStart w:id="274" w:name="_Toc220205971"/>
      <w:bookmarkStart w:id="275" w:name="_Toc225671731"/>
      <w:bookmarkStart w:id="276" w:name="_Toc448321835"/>
      <w:r>
        <w:t>Automation</w:t>
      </w:r>
      <w:bookmarkEnd w:id="274"/>
      <w:bookmarkEnd w:id="275"/>
      <w:bookmarkEnd w:id="276"/>
    </w:p>
    <w:p w:rsidR="00DE7867" w:rsidRPr="006E2FE5" w:rsidRDefault="00DE7867" w:rsidP="006E2FE5">
      <w:pPr>
        <w:pStyle w:val="BodyText"/>
      </w:pPr>
      <w:r w:rsidRPr="006E2FE5">
        <w:t>Automation will reduce the need for constant domestic loads, but is very likely to require the use of control devices to ensure that navigation equipment operates when required.  Typical examples are day/night sensing for the light sources, fog detectors for fog signals and state of charge sensors for diesel generators.</w:t>
      </w:r>
    </w:p>
    <w:p w:rsidR="00DE7867" w:rsidRDefault="00DE7867" w:rsidP="006E2FE5">
      <w:pPr>
        <w:pStyle w:val="Heading3"/>
      </w:pPr>
      <w:bookmarkStart w:id="277" w:name="_Toc225671732"/>
      <w:bookmarkStart w:id="278" w:name="_Toc448321836"/>
      <w:r>
        <w:t>Disadvantages</w:t>
      </w:r>
      <w:bookmarkEnd w:id="277"/>
      <w:bookmarkEnd w:id="278"/>
    </w:p>
    <w:p w:rsidR="00DE7867" w:rsidRPr="006E2FE5" w:rsidRDefault="00DE7867" w:rsidP="006E2FE5">
      <w:pPr>
        <w:pStyle w:val="BodyText"/>
      </w:pPr>
      <w:r w:rsidRPr="006E2FE5">
        <w:t xml:space="preserve">The continual reduction of power consumption and thus the requirement for smaller power supplies has distinct advantages, but when this is applied to buildings that were previously occupied, there are building conditioning issues that should be recognised and addressed. </w:t>
      </w:r>
      <w:r w:rsidR="00ED7749">
        <w:t xml:space="preserve"> </w:t>
      </w:r>
      <w:r w:rsidRPr="006E2FE5">
        <w:t>The result could be damp conditions leading to the deterioration of the building itself as well as the AtoN equipment.</w:t>
      </w:r>
    </w:p>
    <w:p w:rsidR="00DE7867" w:rsidRPr="006E2FE5" w:rsidRDefault="00DE7867" w:rsidP="006E2FE5">
      <w:pPr>
        <w:pStyle w:val="BodyText"/>
      </w:pPr>
      <w:r w:rsidRPr="006E2FE5">
        <w:t>Where mains power is available, heating or dehumidification can be provided without increasing the capaci</w:t>
      </w:r>
      <w:r w:rsidR="001617C8">
        <w:t xml:space="preserve">ty of back up power supplies.  </w:t>
      </w:r>
      <w:r w:rsidRPr="006E2FE5">
        <w:t xml:space="preserve">However, with renewable energy or hybrid operated systems there is likely to be no spare capacity for building conditioning as this </w:t>
      </w:r>
      <w:r w:rsidR="0038409A">
        <w:t>would negate any savings made.</w:t>
      </w:r>
    </w:p>
    <w:p w:rsidR="00DE7867" w:rsidRPr="006E2FE5" w:rsidRDefault="00DE7867" w:rsidP="006E2FE5">
      <w:pPr>
        <w:pStyle w:val="BodyText"/>
      </w:pPr>
      <w:r w:rsidRPr="006E2FE5">
        <w:t>In these cases alternatives need to be considered including:</w:t>
      </w:r>
    </w:p>
    <w:p w:rsidR="00DE7867" w:rsidRPr="00B05B64" w:rsidRDefault="00DE7867" w:rsidP="002B598A">
      <w:pPr>
        <w:pStyle w:val="Bullet1"/>
      </w:pPr>
      <w:r w:rsidRPr="00B05B64">
        <w:t>Improved ventilation</w:t>
      </w:r>
      <w:r w:rsidR="001920DA">
        <w:t>;</w:t>
      </w:r>
    </w:p>
    <w:p w:rsidR="00DE7867" w:rsidRPr="00B05B64" w:rsidRDefault="00DE7867" w:rsidP="002B598A">
      <w:pPr>
        <w:pStyle w:val="Bullet1"/>
      </w:pPr>
      <w:r w:rsidRPr="00B05B64">
        <w:t>Good building maintenance</w:t>
      </w:r>
      <w:r w:rsidR="001920DA">
        <w:t>;</w:t>
      </w:r>
    </w:p>
    <w:p w:rsidR="00DE7867" w:rsidRPr="00B05B64" w:rsidRDefault="00DE7867" w:rsidP="002B598A">
      <w:pPr>
        <w:pStyle w:val="Bullet1"/>
      </w:pPr>
      <w:r w:rsidRPr="00B05B64">
        <w:t>Ancillary powered heating either by high efficiency gas or diesel fired boilers, solar or wind generators</w:t>
      </w:r>
      <w:r w:rsidR="001920DA">
        <w:t>;</w:t>
      </w:r>
    </w:p>
    <w:p w:rsidR="00DE7867" w:rsidRPr="00B05B64" w:rsidRDefault="00DE7867" w:rsidP="002B598A">
      <w:pPr>
        <w:pStyle w:val="Bullet1"/>
      </w:pPr>
      <w:r w:rsidRPr="00B05B64">
        <w:t xml:space="preserve">High efficiency </w:t>
      </w:r>
      <w:smartTag w:uri="urn:schemas-microsoft-com:office:smarttags" w:element="country-region">
        <w:r w:rsidRPr="00B05B64">
          <w:t>Stirling</w:t>
        </w:r>
      </w:smartTag>
      <w:r w:rsidRPr="00B05B64">
        <w:t xml:space="preserve"> cycle engine to provide heating as well as electrical power.</w:t>
      </w:r>
    </w:p>
    <w:p w:rsidR="00DE7867" w:rsidRDefault="00DE7867" w:rsidP="006E2FE5">
      <w:pPr>
        <w:pStyle w:val="Heading1"/>
      </w:pPr>
      <w:bookmarkStart w:id="279" w:name="_Toc210700666"/>
      <w:bookmarkStart w:id="280" w:name="_Toc210700680"/>
      <w:bookmarkStart w:id="281" w:name="_Toc210700695"/>
      <w:bookmarkStart w:id="282" w:name="_Toc210700932"/>
      <w:bookmarkStart w:id="283" w:name="_Toc210700933"/>
      <w:bookmarkStart w:id="284" w:name="_Toc210701212"/>
      <w:bookmarkStart w:id="285" w:name="_Toc210701224"/>
      <w:bookmarkStart w:id="286" w:name="_Toc210701254"/>
      <w:bookmarkStart w:id="287" w:name="_Toc210701267"/>
      <w:bookmarkStart w:id="288" w:name="_Toc210701279"/>
      <w:bookmarkStart w:id="289" w:name="_Toc210701304"/>
      <w:bookmarkStart w:id="290" w:name="_Toc210701454"/>
      <w:bookmarkStart w:id="291" w:name="_Toc210701528"/>
      <w:bookmarkStart w:id="292" w:name="_Toc210701618"/>
      <w:bookmarkStart w:id="293" w:name="_Toc220205972"/>
      <w:bookmarkStart w:id="294" w:name="_Toc225671733"/>
      <w:bookmarkStart w:id="295" w:name="_Toc448321837"/>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smartTag w:uri="urn:schemas-microsoft-com:office:smarttags" w:element="PlaceType">
        <w:r>
          <w:t>Life</w:t>
        </w:r>
      </w:smartTag>
      <w:r>
        <w:t xml:space="preserve"> Cycle Management Considerations</w:t>
      </w:r>
      <w:bookmarkEnd w:id="293"/>
      <w:bookmarkEnd w:id="294"/>
      <w:bookmarkEnd w:id="295"/>
    </w:p>
    <w:p w:rsidR="00DE7867" w:rsidRPr="006E2FE5" w:rsidRDefault="00DE7867" w:rsidP="006E2FE5">
      <w:pPr>
        <w:pStyle w:val="BodyText"/>
      </w:pPr>
      <w:r w:rsidRPr="006E2FE5">
        <w:t xml:space="preserve">The Life Cycle Management covers from conception to disposal and is having an increasing impact on the design and selection of equipment and has also a direct link to the </w:t>
      </w:r>
      <w:r w:rsidR="00ED7749">
        <w:t>overall financial requirements.</w:t>
      </w:r>
    </w:p>
    <w:p w:rsidR="00DE7867" w:rsidRPr="00C240D5" w:rsidRDefault="00DE7867" w:rsidP="006E2FE5">
      <w:pPr>
        <w:pStyle w:val="Heading2"/>
      </w:pPr>
      <w:bookmarkStart w:id="296" w:name="_Toc220205973"/>
      <w:bookmarkStart w:id="297" w:name="_Toc225671734"/>
      <w:bookmarkStart w:id="298" w:name="_Toc448321838"/>
      <w:r>
        <w:t>Initiation</w:t>
      </w:r>
      <w:r>
        <w:rPr>
          <w:lang w:val="en-US"/>
        </w:rPr>
        <w:t xml:space="preserve"> phase</w:t>
      </w:r>
      <w:bookmarkEnd w:id="296"/>
      <w:bookmarkEnd w:id="297"/>
      <w:bookmarkEnd w:id="298"/>
    </w:p>
    <w:p w:rsidR="00DE7867" w:rsidRDefault="00DE7867" w:rsidP="006E2FE5">
      <w:pPr>
        <w:pStyle w:val="Heading3"/>
      </w:pPr>
      <w:bookmarkStart w:id="299" w:name="_Toc225671735"/>
      <w:bookmarkStart w:id="300" w:name="_Toc448321839"/>
      <w:r>
        <w:t>Capturing the Mariners Requirements</w:t>
      </w:r>
      <w:bookmarkEnd w:id="299"/>
      <w:bookmarkEnd w:id="300"/>
    </w:p>
    <w:p w:rsidR="00DE7867" w:rsidRPr="006E2FE5" w:rsidRDefault="00DE7867" w:rsidP="006E2FE5">
      <w:pPr>
        <w:pStyle w:val="BodyText"/>
      </w:pPr>
      <w:r w:rsidRPr="006E2FE5">
        <w:t xml:space="preserve">The start of any AtoN project is that a requirement is identified by a maritime entity. </w:t>
      </w:r>
      <w:r w:rsidR="001617C8">
        <w:t xml:space="preserve"> </w:t>
      </w:r>
      <w:r w:rsidRPr="006E2FE5">
        <w:t xml:space="preserve">This could range from a vague idea to a thoroughly considered approach. </w:t>
      </w:r>
      <w:r w:rsidR="001617C8">
        <w:t xml:space="preserve"> </w:t>
      </w:r>
      <w:r w:rsidRPr="006E2FE5">
        <w:t>When developing the design criteria for the final solution, it is imperative to achieve full and concise design requirements from the initiating body.</w:t>
      </w:r>
    </w:p>
    <w:p w:rsidR="00DE7867" w:rsidRDefault="00DE7867" w:rsidP="006E2FE5">
      <w:pPr>
        <w:pStyle w:val="Heading3"/>
      </w:pPr>
      <w:bookmarkStart w:id="301" w:name="_Toc225671736"/>
      <w:bookmarkStart w:id="302" w:name="_Toc448321840"/>
      <w:r>
        <w:t>Consideration of Design Options</w:t>
      </w:r>
      <w:bookmarkEnd w:id="301"/>
      <w:bookmarkEnd w:id="302"/>
    </w:p>
    <w:p w:rsidR="00DE7867" w:rsidRPr="006E2FE5" w:rsidRDefault="00DE7867" w:rsidP="006E2FE5">
      <w:pPr>
        <w:pStyle w:val="BodyText"/>
      </w:pPr>
      <w:r w:rsidRPr="006E2FE5">
        <w:t xml:space="preserve">Careful consideration should be given to the </w:t>
      </w:r>
      <w:r w:rsidR="00ED7749">
        <w:t>‘</w:t>
      </w:r>
      <w:r w:rsidRPr="006E2FE5">
        <w:t>Through Life Costs</w:t>
      </w:r>
      <w:r w:rsidR="00ED7749">
        <w:t>’</w:t>
      </w:r>
      <w:r w:rsidRPr="006E2FE5">
        <w:t xml:space="preserve"> of any solution as a low capital cost solution could offer very high running costs and vi</w:t>
      </w:r>
      <w:r w:rsidR="00003DF8">
        <w:t>ce</w:t>
      </w:r>
      <w:r w:rsidR="009841D2">
        <w:t xml:space="preserve"> versa.</w:t>
      </w:r>
    </w:p>
    <w:p w:rsidR="00DE7867" w:rsidRPr="006E2FE5" w:rsidRDefault="00DE7867" w:rsidP="006E2FE5">
      <w:pPr>
        <w:pStyle w:val="BodyText"/>
      </w:pPr>
      <w:r w:rsidRPr="006E2FE5">
        <w:t xml:space="preserve">It is therefore important to consider the true overall cost of </w:t>
      </w:r>
      <w:r w:rsidR="00ED7749">
        <w:t>‘</w:t>
      </w:r>
      <w:r w:rsidRPr="006E2FE5">
        <w:t>Ownership</w:t>
      </w:r>
      <w:r w:rsidR="00ED7749">
        <w:t>’</w:t>
      </w:r>
      <w:r w:rsidRPr="006E2FE5">
        <w:t xml:space="preserve"> of the AtoN. </w:t>
      </w:r>
      <w:r w:rsidR="001617C8">
        <w:t xml:space="preserve"> </w:t>
      </w:r>
      <w:r w:rsidRPr="006E2FE5">
        <w:t>This consideration should take into account such issues as maintenance periods</w:t>
      </w:r>
      <w:r w:rsidR="0038409A">
        <w:t>, equipment replacement periods</w:t>
      </w:r>
      <w:r w:rsidRPr="006E2FE5">
        <w:t xml:space="preserve"> and environmental implications, </w:t>
      </w:r>
      <w:r w:rsidRPr="00764F39">
        <w:t xml:space="preserve">both through life and at end of life disposal </w:t>
      </w:r>
      <w:r w:rsidR="00B16B1C" w:rsidRPr="00764F39">
        <w:t>therefore, e</w:t>
      </w:r>
      <w:r w:rsidRPr="00764F39">
        <w:t xml:space="preserve">nd of life recycling / disposal costs should </w:t>
      </w:r>
      <w:r w:rsidR="00B16B1C" w:rsidRPr="00764F39">
        <w:t>b</w:t>
      </w:r>
      <w:r w:rsidRPr="00764F39">
        <w:t>e considered.</w:t>
      </w:r>
    </w:p>
    <w:p w:rsidR="00DE7867" w:rsidRPr="006E2FE5" w:rsidRDefault="00DE7867" w:rsidP="006E2FE5">
      <w:pPr>
        <w:pStyle w:val="BodyText"/>
      </w:pPr>
      <w:r w:rsidRPr="006E2FE5">
        <w:t xml:space="preserve">It should also be noted that in some areas an acceptable solution may be to use lower-priced batteries and accept that their replacement may be necessary more frequently than for specialist </w:t>
      </w:r>
      <w:r w:rsidRPr="006E2FE5">
        <w:lastRenderedPageBreak/>
        <w:t>batteries.  Such a decision will be influenced by the cost of accessing the AtoN site, and by the ease of fast access in the event of a failure.</w:t>
      </w:r>
    </w:p>
    <w:p w:rsidR="00DE7867" w:rsidRDefault="00DE7867" w:rsidP="00DE7867">
      <w:pPr>
        <w:pStyle w:val="Heading3"/>
        <w:tabs>
          <w:tab w:val="clear" w:pos="992"/>
          <w:tab w:val="num" w:pos="720"/>
        </w:tabs>
        <w:spacing w:after="60"/>
        <w:ind w:left="720" w:hanging="720"/>
      </w:pPr>
      <w:bookmarkStart w:id="303" w:name="_Toc225671737"/>
      <w:bookmarkStart w:id="304" w:name="_Toc448321841"/>
      <w:r>
        <w:t>Heritage</w:t>
      </w:r>
      <w:bookmarkEnd w:id="303"/>
      <w:bookmarkEnd w:id="304"/>
    </w:p>
    <w:p w:rsidR="00DE7867" w:rsidRPr="00B217F6" w:rsidRDefault="00DE7867" w:rsidP="00DE7867">
      <w:pPr>
        <w:pStyle w:val="BodyText"/>
      </w:pPr>
      <w:r>
        <w:t xml:space="preserve">With certain AtoN refurbishment or replacement projects, heritage issue may become a consideration. </w:t>
      </w:r>
      <w:r w:rsidR="00ED7749">
        <w:t xml:space="preserve"> </w:t>
      </w:r>
      <w:r>
        <w:t xml:space="preserve">The costs of replacing an </w:t>
      </w:r>
      <w:r w:rsidR="00ED7749">
        <w:t>‘</w:t>
      </w:r>
      <w:r>
        <w:t>Artefact</w:t>
      </w:r>
      <w:r w:rsidR="00ED7749">
        <w:t>’</w:t>
      </w:r>
      <w:r>
        <w:t xml:space="preserve"> piece of equipment cannot be overlooked.</w:t>
      </w:r>
      <w:r w:rsidR="00ED7749">
        <w:t xml:space="preserve"> </w:t>
      </w:r>
      <w:r>
        <w:t xml:space="preserve"> These costs are not only monetary, but could be deemed to be a cost on history and could be ignored to the projects detriment. </w:t>
      </w:r>
      <w:r w:rsidR="00ED7749">
        <w:t xml:space="preserve"> </w:t>
      </w:r>
      <w:r>
        <w:t xml:space="preserve">Consideration therefore should be given to the re-use in the new project or leaving the redundant equipment </w:t>
      </w:r>
      <w:r w:rsidR="00ED7749">
        <w:t>‘</w:t>
      </w:r>
      <w:r>
        <w:t>In situ</w:t>
      </w:r>
      <w:r w:rsidR="00ED7749">
        <w:t>’</w:t>
      </w:r>
      <w:r>
        <w:t xml:space="preserve"> for others to see, or relocation of the artefact to a museum or similar place. </w:t>
      </w:r>
      <w:r w:rsidR="00ED7749">
        <w:t xml:space="preserve"> </w:t>
      </w:r>
      <w:r>
        <w:t>In any case the cost of any solution should include this.</w:t>
      </w:r>
    </w:p>
    <w:p w:rsidR="00DE7867" w:rsidRPr="0006638E" w:rsidRDefault="00DE7867" w:rsidP="00DE7867">
      <w:pPr>
        <w:pStyle w:val="Heading3"/>
        <w:tabs>
          <w:tab w:val="clear" w:pos="992"/>
          <w:tab w:val="num" w:pos="720"/>
        </w:tabs>
        <w:spacing w:after="60"/>
        <w:ind w:left="720" w:hanging="720"/>
      </w:pPr>
      <w:bookmarkStart w:id="305" w:name="_Toc225671738"/>
      <w:bookmarkStart w:id="306" w:name="_Toc448321842"/>
      <w:r w:rsidRPr="0006638E">
        <w:t>Design life</w:t>
      </w:r>
      <w:bookmarkEnd w:id="305"/>
      <w:bookmarkEnd w:id="306"/>
    </w:p>
    <w:p w:rsidR="00DE7867" w:rsidRPr="001D0D75" w:rsidRDefault="00DE7867" w:rsidP="00DE7867">
      <w:pPr>
        <w:pStyle w:val="BodyText"/>
      </w:pPr>
      <w:r w:rsidRPr="001D0D75">
        <w:t>To enable a final solution to be defined and agreed by the initiating entity a clear view should be available to them that encompasses all the initial criteria, or at least offers them options for consideration.</w:t>
      </w:r>
    </w:p>
    <w:p w:rsidR="00DE7867" w:rsidRPr="00C46BB9" w:rsidRDefault="00DE7867" w:rsidP="00DE7867">
      <w:pPr>
        <w:pStyle w:val="Heading2"/>
        <w:keepNext/>
        <w:tabs>
          <w:tab w:val="clear" w:pos="851"/>
          <w:tab w:val="num" w:pos="748"/>
        </w:tabs>
        <w:spacing w:before="240"/>
        <w:ind w:left="0" w:hanging="15"/>
        <w:rPr>
          <w:lang w:val="en-US"/>
        </w:rPr>
      </w:pPr>
      <w:bookmarkStart w:id="307" w:name="_Toc220205974"/>
      <w:bookmarkStart w:id="308" w:name="_Toc225671739"/>
      <w:bookmarkStart w:id="309" w:name="_Toc448321843"/>
      <w:r w:rsidRPr="00C46BB9">
        <w:rPr>
          <w:lang w:val="en-US"/>
        </w:rPr>
        <w:t>Implementation</w:t>
      </w:r>
      <w:r>
        <w:rPr>
          <w:lang w:val="en-US"/>
        </w:rPr>
        <w:t xml:space="preserve"> and In-Service phases</w:t>
      </w:r>
      <w:bookmarkEnd w:id="307"/>
      <w:bookmarkEnd w:id="308"/>
      <w:bookmarkEnd w:id="309"/>
    </w:p>
    <w:p w:rsidR="00DE7867" w:rsidRPr="00927DF5" w:rsidRDefault="00DE7867" w:rsidP="00DE7867">
      <w:pPr>
        <w:pStyle w:val="BodyText"/>
      </w:pPr>
      <w:r w:rsidRPr="00927DF5">
        <w:t>During the in-service life of the AtoN equipment, it is important to monitor the performance of the equipment to ensure the protection of the environment.  Appropriate measures should be taken to limit the impact of the maintenance activities on the envir</w:t>
      </w:r>
      <w:r w:rsidR="00ED7749">
        <w:t>onment.</w:t>
      </w:r>
    </w:p>
    <w:p w:rsidR="00DE7867" w:rsidRPr="00927DF5" w:rsidRDefault="00DE7867" w:rsidP="00DE7867">
      <w:pPr>
        <w:pStyle w:val="BodyText"/>
      </w:pPr>
      <w:r w:rsidRPr="00927DF5">
        <w:t>Maintenance activities should be appropriate to protect the heritage status of the sites and be compliant with the curren</w:t>
      </w:r>
      <w:r w:rsidR="00ED7749">
        <w:t>t regulation, where applicable.</w:t>
      </w:r>
    </w:p>
    <w:p w:rsidR="00DE7867" w:rsidRPr="00927DF5" w:rsidRDefault="00DE7867" w:rsidP="00DE7867">
      <w:pPr>
        <w:pStyle w:val="BodyText"/>
      </w:pPr>
      <w:r w:rsidRPr="00927DF5">
        <w:t>It is recommended that the maintenance requirements be evaluated during the conception phase in a manner to extend the maintenan</w:t>
      </w:r>
      <w:r w:rsidR="00A972AB">
        <w:t>ce interval wherever possible.</w:t>
      </w:r>
    </w:p>
    <w:p w:rsidR="00DE7867" w:rsidRDefault="00DE7867" w:rsidP="00DE7867">
      <w:pPr>
        <w:pStyle w:val="Heading2"/>
        <w:keepNext/>
        <w:tabs>
          <w:tab w:val="clear" w:pos="851"/>
          <w:tab w:val="num" w:pos="576"/>
        </w:tabs>
        <w:spacing w:before="240"/>
        <w:ind w:left="576" w:hanging="576"/>
        <w:rPr>
          <w:lang w:val="en-US"/>
        </w:rPr>
      </w:pPr>
      <w:bookmarkStart w:id="310" w:name="_Toc220205975"/>
      <w:bookmarkStart w:id="311" w:name="_Toc225671740"/>
      <w:bookmarkStart w:id="312" w:name="_Toc448321844"/>
      <w:r>
        <w:rPr>
          <w:lang w:val="en-US"/>
        </w:rPr>
        <w:t>Disposal phase</w:t>
      </w:r>
      <w:bookmarkEnd w:id="310"/>
      <w:bookmarkEnd w:id="311"/>
      <w:bookmarkEnd w:id="312"/>
    </w:p>
    <w:p w:rsidR="00DE7867" w:rsidRDefault="00DE7867" w:rsidP="00DE7867">
      <w:pPr>
        <w:pStyle w:val="BodyText"/>
      </w:pPr>
      <w:r>
        <w:t xml:space="preserve">The disposal of any equipment has to be considered during the conception phase in order to minimize </w:t>
      </w:r>
      <w:r w:rsidR="001617C8">
        <w:t>the impact on the environment.</w:t>
      </w:r>
    </w:p>
    <w:p w:rsidR="00DE7867" w:rsidRDefault="00DE7867" w:rsidP="00DE7867">
      <w:pPr>
        <w:pStyle w:val="BodyText"/>
      </w:pPr>
      <w:r>
        <w:t>Disposal of equipment containing hazardous materials is an increasingly important factor and the emphasis must be put on reworking/reusing components to extend life and then the re-cycling of equipment in preference to disposal.</w:t>
      </w:r>
      <w:r w:rsidRPr="002A5B8A">
        <w:t xml:space="preserve"> </w:t>
      </w:r>
      <w:r w:rsidR="001617C8">
        <w:t xml:space="preserve"> </w:t>
      </w:r>
      <w:r>
        <w:t>Disposal of non-reusable equipments or components sho</w:t>
      </w:r>
      <w:r w:rsidR="001617C8">
        <w:t>uld be limited to the minimum.</w:t>
      </w:r>
    </w:p>
    <w:p w:rsidR="00DE7867" w:rsidRDefault="00DE7867" w:rsidP="00DE7867">
      <w:pPr>
        <w:pStyle w:val="BodyText"/>
      </w:pPr>
      <w:r>
        <w:t>It is important to ensure that any disposal of AtoN equipment is done according to current regulations and limits the negative impact on the environment as much as possible.</w:t>
      </w:r>
    </w:p>
    <w:p w:rsidR="00DE7867" w:rsidRDefault="00DE7867" w:rsidP="00DE7867">
      <w:pPr>
        <w:pStyle w:val="BodyText"/>
        <w:rPr>
          <w:ins w:id="313" w:author="Peter Dobson" w:date="2016-04-13T14:41:00Z"/>
        </w:rPr>
      </w:pPr>
      <w:r>
        <w:t xml:space="preserve">Consideration should be given to passing on obsolete equipment to a museum, if it might be </w:t>
      </w:r>
      <w:r w:rsidR="008B6287">
        <w:t xml:space="preserve">of </w:t>
      </w:r>
      <w:r>
        <w:t>interest to future generations.</w:t>
      </w:r>
    </w:p>
    <w:p w:rsidR="000C5AC3" w:rsidRDefault="000C5AC3">
      <w:pPr>
        <w:pStyle w:val="Heading1"/>
        <w:pPrChange w:id="314" w:author="Peter Dobson" w:date="2016-04-13T14:41:00Z">
          <w:pPr>
            <w:pStyle w:val="BodyText"/>
          </w:pPr>
        </w:pPrChange>
      </w:pPr>
      <w:bookmarkStart w:id="315" w:name="_Toc448321845"/>
      <w:ins w:id="316" w:author="Peter Dobson" w:date="2016-04-13T14:41:00Z">
        <w:r>
          <w:t>References</w:t>
        </w:r>
      </w:ins>
      <w:bookmarkEnd w:id="315"/>
    </w:p>
    <w:p w:rsidR="00DE7867" w:rsidRDefault="00DE7867" w:rsidP="001A4EE3">
      <w:pPr>
        <w:pStyle w:val="Annex"/>
      </w:pPr>
      <w:bookmarkStart w:id="317" w:name="_Toc220205976"/>
      <w:bookmarkEnd w:id="317"/>
      <w:r>
        <w:br w:type="page"/>
      </w:r>
      <w:bookmarkStart w:id="318" w:name="_Toc220205977"/>
      <w:bookmarkStart w:id="319" w:name="_Toc448321846"/>
      <w:r w:rsidRPr="00E8185A">
        <w:lastRenderedPageBreak/>
        <w:t>Solar Photovoltaic Glossary</w:t>
      </w:r>
      <w:bookmarkEnd w:id="318"/>
      <w:bookmarkEnd w:id="319"/>
    </w:p>
    <w:p w:rsidR="00DE7867" w:rsidRPr="00A972AB" w:rsidRDefault="00DE7867" w:rsidP="00A972AB">
      <w:pPr>
        <w:pStyle w:val="BodyText"/>
      </w:pPr>
      <w:r w:rsidRPr="00A972AB">
        <w:t xml:space="preserve">Note that the terms relating to the solar photovoltaic part of the system are extracted from IEC TC 82 </w:t>
      </w:r>
      <w:r w:rsidR="00ED7749">
        <w:t>‘</w:t>
      </w:r>
      <w:r w:rsidRPr="00A972AB">
        <w:t>Solar photovoltaic energy systems Guide: Glossary of terms and symbols used in solar photovoltaic ene</w:t>
      </w:r>
      <w:r w:rsidR="00A972AB">
        <w:t>rgy systems - part I - 82/154</w:t>
      </w:r>
      <w:r w:rsidR="00ED7749">
        <w:t>’</w:t>
      </w:r>
      <w:r w:rsidR="00A972AB">
        <w:t>.</w:t>
      </w:r>
    </w:p>
    <w:p w:rsidR="00DE7867" w:rsidRPr="00A972AB" w:rsidRDefault="00DE7867" w:rsidP="00A972AB">
      <w:pPr>
        <w:pStyle w:val="BodyText"/>
      </w:pPr>
      <w:r w:rsidRPr="00A972AB">
        <w:t xml:space="preserve">Attention is drawn </w:t>
      </w:r>
      <w:smartTag w:uri="urn:schemas-microsoft-com:office:smarttags" w:element="PersonName">
        <w:smartTagPr>
          <w:attr w:name="ProductID" w:val="to the IALA"/>
        </w:smartTagPr>
        <w:r w:rsidRPr="00A972AB">
          <w:t>to the IALA</w:t>
        </w:r>
      </w:smartTag>
      <w:r w:rsidRPr="00A972AB">
        <w:t xml:space="preserve"> Dictionary, chapter 6, Power Supplies for Stations</w:t>
      </w:r>
      <w:r w:rsidR="00A7771F">
        <w:t>, Section 2</w:t>
      </w:r>
      <w:r w:rsidRPr="00A972AB">
        <w:t xml:space="preserve"> Natural Energy Sources and Low Level Sources. </w:t>
      </w:r>
      <w:r w:rsidR="001617C8">
        <w:t xml:space="preserve"> </w:t>
      </w:r>
      <w:r w:rsidRPr="00A972AB">
        <w:t>Also Section 4 Electrochemical Cells and Batteri</w:t>
      </w:r>
      <w:r w:rsidR="00A972AB">
        <w:t>es.</w:t>
      </w:r>
    </w:p>
    <w:p w:rsidR="00DE7867" w:rsidRDefault="00A972AB" w:rsidP="00DE7867">
      <w:pPr>
        <w:pStyle w:val="Advantages"/>
      </w:pPr>
      <w:r>
        <w:t>Array:</w:t>
      </w:r>
    </w:p>
    <w:p w:rsidR="00DE7867" w:rsidRDefault="00DE7867" w:rsidP="00DE7867">
      <w:pPr>
        <w:pStyle w:val="BodyText"/>
      </w:pPr>
      <w:r>
        <w:t xml:space="preserve">A mechanically integrated assembly of modules or panels together with support structure but exclusive of foundation, tracking, thermal control and other such components, to </w:t>
      </w:r>
      <w:r w:rsidR="00A972AB">
        <w:t>form a DC power producing unit.</w:t>
      </w:r>
    </w:p>
    <w:p w:rsidR="00DE7867" w:rsidRDefault="00DE7867" w:rsidP="00DE7867">
      <w:pPr>
        <w:pStyle w:val="Advantages"/>
      </w:pPr>
      <w:r>
        <w:t xml:space="preserve">Autonomy of a </w:t>
      </w:r>
      <w:smartTag w:uri="urn:schemas-microsoft-com:office:smarttags" w:element="country-region">
        <w:r>
          <w:t>Battery</w:t>
        </w:r>
      </w:smartTag>
      <w:r>
        <w:t>:</w:t>
      </w:r>
    </w:p>
    <w:p w:rsidR="00DE7867" w:rsidRDefault="00DE7867" w:rsidP="00DE7867">
      <w:pPr>
        <w:pStyle w:val="BodyText"/>
      </w:pPr>
      <w:r>
        <w:t>The autonomy of a battery is a theoretical concept.</w:t>
      </w:r>
      <w:r w:rsidR="001617C8">
        <w:t xml:space="preserve"> </w:t>
      </w:r>
      <w:r>
        <w:t xml:space="preserve"> It indicates the time in days (or hours) a battery will take to discharge from a fully charged state [100 % state of charge (SOC)] to a chosen cut-off level state of charge, powering the AtoN system </w:t>
      </w:r>
      <w:r>
        <w:rPr>
          <w:b/>
          <w:bCs/>
        </w:rPr>
        <w:t>without</w:t>
      </w:r>
      <w:r>
        <w:t xml:space="preserve"> any energy coming from the generator.</w:t>
      </w:r>
    </w:p>
    <w:p w:rsidR="00DE7867" w:rsidRDefault="00DE7867" w:rsidP="00DE7867">
      <w:pPr>
        <w:pStyle w:val="BodyText"/>
      </w:pPr>
      <w:r>
        <w:t>The cut-off level is chosen by the designer according to the battery technology used.</w:t>
      </w:r>
    </w:p>
    <w:p w:rsidR="00DE7867" w:rsidRDefault="00DE7867" w:rsidP="00DE7867">
      <w:pPr>
        <w:pStyle w:val="BodyText"/>
      </w:pPr>
      <w:r>
        <w:t xml:space="preserve">It should be noted that the electrical power consumed by the AtoN system (in Ah/day or </w:t>
      </w:r>
      <w:proofErr w:type="spellStart"/>
      <w:r>
        <w:t>Wh</w:t>
      </w:r>
      <w:proofErr w:type="spellEnd"/>
      <w:r>
        <w:t xml:space="preserve">/day) may vary with weather conditions and/or season of the year. </w:t>
      </w:r>
      <w:r w:rsidR="001617C8">
        <w:t xml:space="preserve"> </w:t>
      </w:r>
      <w:r>
        <w:t xml:space="preserve">It is recommended to use the worst conditions (night duration &amp; temperature) to </w:t>
      </w:r>
      <w:r w:rsidR="00A972AB">
        <w:t>calculate the battery autonomy.</w:t>
      </w:r>
    </w:p>
    <w:p w:rsidR="00DE7867" w:rsidRDefault="00DE7867" w:rsidP="00DE7867"/>
    <w:p w:rsidR="00DE7867" w:rsidRDefault="00DE7867" w:rsidP="00DE7867"/>
    <w:p w:rsidR="00DE7867" w:rsidRDefault="00DE7867" w:rsidP="00DE7867"/>
    <w:p w:rsidR="00DE7867" w:rsidRDefault="00795ECC" w:rsidP="00DE7867">
      <w:r>
        <w:rPr>
          <w:noProof/>
          <w:lang w:val="en-IE" w:eastAsia="en-IE"/>
        </w:rPr>
        <mc:AlternateContent>
          <mc:Choice Requires="wps">
            <w:drawing>
              <wp:anchor distT="0" distB="0" distL="114300" distR="114300" simplePos="0" relativeHeight="251652608" behindDoc="0" locked="0" layoutInCell="1" allowOverlap="1">
                <wp:simplePos x="0" y="0"/>
                <wp:positionH relativeFrom="column">
                  <wp:posOffset>1228090</wp:posOffset>
                </wp:positionH>
                <wp:positionV relativeFrom="paragraph">
                  <wp:posOffset>27940</wp:posOffset>
                </wp:positionV>
                <wp:extent cx="0" cy="2608580"/>
                <wp:effectExtent l="52705" t="17780" r="61595" b="12065"/>
                <wp:wrapNone/>
                <wp:docPr id="14" name="Lin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6085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6345DC7A" id="Line 122" o:spid="_x0000_s1026" style="position:absolute;flip:y;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7pt,2.2pt" to="96.7pt,20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">
                <v:stroke endarrow="block"/>
              </v:line>
            </w:pict>
          </mc:Fallback>
        </mc:AlternateContent>
      </w:r>
    </w:p>
    <w:p w:rsidR="00DE7867" w:rsidRDefault="00DE7867" w:rsidP="00DE7867"/>
    <w:p w:rsidR="00DE7867" w:rsidRDefault="00795ECC" w:rsidP="00DE7867">
      <w:r>
        <w:rPr>
          <w:noProof/>
          <w:lang w:val="en-IE" w:eastAsia="en-IE"/>
        </w:rPr>
        <mc:AlternateContent>
          <mc:Choice Requires="wps">
            <w:drawing>
              <wp:anchor distT="0" distB="0" distL="114300" distR="114300" simplePos="0" relativeHeight="251655680" behindDoc="0" locked="0" layoutInCell="1" allowOverlap="1">
                <wp:simplePos x="0" y="0"/>
                <wp:positionH relativeFrom="column">
                  <wp:posOffset>618490</wp:posOffset>
                </wp:positionH>
                <wp:positionV relativeFrom="paragraph">
                  <wp:posOffset>62865</wp:posOffset>
                </wp:positionV>
                <wp:extent cx="533400" cy="236855"/>
                <wp:effectExtent l="0" t="2540" r="4445" b="0"/>
                <wp:wrapNone/>
                <wp:docPr id="13"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2AF7" w:rsidRDefault="00C12AF7" w:rsidP="00DE7867">
                            <w:r>
                              <w:t>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id="Text Box 126" o:spid="_x0000_s1033" type="#_x0000_t202" style="position:absolute;margin-left:48.7pt;margin-top:4.95pt;width:42pt;height:18.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" stroked="f">
                <v:textbox>
                  <w:txbxContent>
                    <w:p w:rsidR="00C12AF7" w:rsidRDefault="00C12AF7" w:rsidP="00DE7867">
                      <w:r>
                        <w:t>100%</w:t>
                      </w:r>
                    </w:p>
                  </w:txbxContent>
                </v:textbox>
              </v:shape>
            </w:pict>
          </mc:Fallback>
        </mc:AlternateContent>
      </w:r>
    </w:p>
    <w:p w:rsidR="00DE7867" w:rsidRDefault="00795ECC" w:rsidP="00DE7867">
      <w:r>
        <w:rPr>
          <w:noProof/>
          <w:lang w:val="en-IE" w:eastAsia="en-IE"/>
        </w:rPr>
        <mc:AlternateContent>
          <mc:Choice Requires="wps">
            <w:drawing>
              <wp:anchor distT="0" distB="0" distL="114300" distR="114300" simplePos="0" relativeHeight="251662848" behindDoc="0" locked="0" layoutInCell="1" allowOverlap="1">
                <wp:simplePos x="0" y="0"/>
                <wp:positionH relativeFrom="column">
                  <wp:posOffset>1837690</wp:posOffset>
                </wp:positionH>
                <wp:positionV relativeFrom="paragraph">
                  <wp:posOffset>20320</wp:posOffset>
                </wp:positionV>
                <wp:extent cx="0" cy="2371725"/>
                <wp:effectExtent l="5080" t="6350" r="13970" b="12700"/>
                <wp:wrapNone/>
                <wp:docPr id="12"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7172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21AE83DB" id="Line 133"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7pt,1.6pt" to="144.7pt,18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">
                <v:stroke dashstyle="longDash"/>
              </v:line>
            </w:pict>
          </mc:Fallback>
        </mc:AlternateContent>
      </w:r>
      <w:r>
        <w:rPr>
          <w:noProof/>
          <w:lang w:val="en-IE" w:eastAsia="en-IE"/>
        </w:rPr>
        <mc:AlternateContent>
          <mc:Choice Requires="wps">
            <w:drawing>
              <wp:anchor distT="0" distB="0" distL="114300" distR="114300" simplePos="0" relativeHeight="251661824" behindDoc="0" locked="0" layoutInCell="1" allowOverlap="1">
                <wp:simplePos x="0" y="0"/>
                <wp:positionH relativeFrom="column">
                  <wp:posOffset>1837690</wp:posOffset>
                </wp:positionH>
                <wp:positionV relativeFrom="paragraph">
                  <wp:posOffset>20320</wp:posOffset>
                </wp:positionV>
                <wp:extent cx="1600200" cy="829945"/>
                <wp:effectExtent l="14605" t="15875" r="23495" b="20955"/>
                <wp:wrapNone/>
                <wp:docPr id="11" name="Line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82994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063F84D4" id="Line 132"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7pt,1.6pt" to="270.7pt,6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" strokeweight="2.25pt"/>
            </w:pict>
          </mc:Fallback>
        </mc:AlternateContent>
      </w:r>
      <w:r>
        <w:rPr>
          <w:noProof/>
          <w:lang w:val="en-IE" w:eastAsia="en-IE"/>
        </w:rPr>
        <mc:AlternateContent>
          <mc:Choice Requires="wps">
            <w:drawing>
              <wp:anchor distT="0" distB="0" distL="114300" distR="114300" simplePos="0" relativeHeight="251660800" behindDoc="0" locked="0" layoutInCell="1" allowOverlap="1">
                <wp:simplePos x="0" y="0"/>
                <wp:positionH relativeFrom="column">
                  <wp:posOffset>1228090</wp:posOffset>
                </wp:positionH>
                <wp:positionV relativeFrom="paragraph">
                  <wp:posOffset>20320</wp:posOffset>
                </wp:positionV>
                <wp:extent cx="609600" cy="0"/>
                <wp:effectExtent l="14605" t="15875" r="23495" b="22225"/>
                <wp:wrapNone/>
                <wp:docPr id="10"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4A3A24AA" id="Line 131"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7pt,1.6pt" to="144.7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WoXFgIAACs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" strokeweight="2.25pt"/>
            </w:pict>
          </mc:Fallback>
        </mc:AlternateContent>
      </w:r>
      <w:r>
        <w:rPr>
          <w:noProof/>
          <w:lang w:val="en-IE" w:eastAsia="en-IE"/>
        </w:rPr>
        <mc:AlternateContent>
          <mc:Choice Requires="wps">
            <w:drawing>
              <wp:anchor distT="0" distB="0" distL="114300" distR="114300" simplePos="0" relativeHeight="251657728" behindDoc="0" locked="0" layoutInCell="1" allowOverlap="1">
                <wp:simplePos x="0" y="0"/>
                <wp:positionH relativeFrom="column">
                  <wp:posOffset>1837690</wp:posOffset>
                </wp:positionH>
                <wp:positionV relativeFrom="paragraph">
                  <wp:posOffset>20320</wp:posOffset>
                </wp:positionV>
                <wp:extent cx="2133600" cy="0"/>
                <wp:effectExtent l="5080" t="6350" r="13970" b="12700"/>
                <wp:wrapNone/>
                <wp:docPr id="9" name="Line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7F04CBB7" id="Line 128"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7pt,1.6pt" to="312.7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">
                <v:stroke dashstyle="1 1" endcap="round"/>
              </v:line>
            </w:pict>
          </mc:Fallback>
        </mc:AlternateContent>
      </w:r>
    </w:p>
    <w:p w:rsidR="00DE7867" w:rsidRDefault="00DE7867" w:rsidP="00DE7867"/>
    <w:p w:rsidR="00DE7867" w:rsidRDefault="00DE7867" w:rsidP="00DE7867"/>
    <w:p w:rsidR="00DE7867" w:rsidRDefault="00DE7867" w:rsidP="00DE7867"/>
    <w:p w:rsidR="00DE7867" w:rsidRDefault="00795ECC" w:rsidP="00DE7867">
      <w:r>
        <w:rPr>
          <w:noProof/>
          <w:lang w:val="en-IE" w:eastAsia="en-IE"/>
        </w:rPr>
        <mc:AlternateContent>
          <mc:Choice Requires="wps">
            <w:drawing>
              <wp:anchor distT="0" distB="0" distL="114300" distR="114300" simplePos="0" relativeHeight="251659776" behindDoc="0" locked="0" layoutInCell="1" allowOverlap="1">
                <wp:simplePos x="0" y="0"/>
                <wp:positionH relativeFrom="column">
                  <wp:posOffset>237490</wp:posOffset>
                </wp:positionH>
                <wp:positionV relativeFrom="paragraph">
                  <wp:posOffset>89535</wp:posOffset>
                </wp:positionV>
                <wp:extent cx="722630" cy="459740"/>
                <wp:effectExtent l="0" t="3810" r="0" b="3175"/>
                <wp:wrapNone/>
                <wp:docPr id="8"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2630" cy="459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2AF7" w:rsidRDefault="00C12AF7" w:rsidP="00DE7867">
                            <w:r>
                              <w:t>Cut-off level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id="Text Box 130" o:spid="_x0000_s1034" type="#_x0000_t202" style="position:absolute;margin-left:18.7pt;margin-top:7.05pt;width:56.9pt;height:36.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" stroked="f">
                <v:textbox>
                  <w:txbxContent>
                    <w:p w:rsidR="00C12AF7" w:rsidRDefault="00C12AF7" w:rsidP="00DE7867">
                      <w:r>
                        <w:t>Cut-off level</w:t>
                      </w:r>
                    </w:p>
                  </w:txbxContent>
                </v:textbox>
              </v:shape>
            </w:pict>
          </mc:Fallback>
        </mc:AlternateContent>
      </w:r>
    </w:p>
    <w:p w:rsidR="00DE7867" w:rsidRDefault="00795ECC" w:rsidP="00DE7867">
      <w:r>
        <w:rPr>
          <w:noProof/>
          <w:lang w:val="en-IE" w:eastAsia="en-IE"/>
        </w:rPr>
        <mc:AlternateContent>
          <mc:Choice Requires="wps">
            <w:drawing>
              <wp:anchor distT="0" distB="0" distL="114300" distR="114300" simplePos="0" relativeHeight="251663872" behindDoc="0" locked="0" layoutInCell="1" allowOverlap="1">
                <wp:simplePos x="0" y="0"/>
                <wp:positionH relativeFrom="column">
                  <wp:posOffset>3437890</wp:posOffset>
                </wp:positionH>
                <wp:positionV relativeFrom="paragraph">
                  <wp:posOffset>46990</wp:posOffset>
                </wp:positionV>
                <wp:extent cx="0" cy="1541780"/>
                <wp:effectExtent l="5080" t="7620" r="13970" b="12700"/>
                <wp:wrapNone/>
                <wp:docPr id="7" name="Lin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178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359423B3" id="Line 134"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7pt,3.7pt" to="270.7pt,1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">
                <v:stroke dashstyle="longDash"/>
              </v:line>
            </w:pict>
          </mc:Fallback>
        </mc:AlternateContent>
      </w:r>
      <w:r>
        <w:rPr>
          <w:noProof/>
          <w:lang w:val="en-IE" w:eastAsia="en-IE"/>
        </w:rPr>
        <mc:AlternateContent>
          <mc:Choice Requires="wps">
            <w:drawing>
              <wp:anchor distT="0" distB="0" distL="114300" distR="114300" simplePos="0" relativeHeight="251658752" behindDoc="0" locked="0" layoutInCell="1" allowOverlap="1">
                <wp:simplePos x="0" y="0"/>
                <wp:positionH relativeFrom="column">
                  <wp:posOffset>1228090</wp:posOffset>
                </wp:positionH>
                <wp:positionV relativeFrom="paragraph">
                  <wp:posOffset>46990</wp:posOffset>
                </wp:positionV>
                <wp:extent cx="2819400" cy="0"/>
                <wp:effectExtent l="5080" t="7620" r="13970" b="11430"/>
                <wp:wrapNone/>
                <wp:docPr id="6"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194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5C7ACC0A" id="Line 129"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7pt,3.7pt" to="318.7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">
                <v:stroke dashstyle="1 1" endcap="round"/>
              </v:line>
            </w:pict>
          </mc:Fallback>
        </mc:AlternateContent>
      </w:r>
    </w:p>
    <w:p w:rsidR="00DE7867" w:rsidRDefault="00DE7867" w:rsidP="00DE7867"/>
    <w:p w:rsidR="00DE7867" w:rsidRDefault="00DE7867" w:rsidP="00DE7867"/>
    <w:p w:rsidR="00DE7867" w:rsidRDefault="00DE7867" w:rsidP="00DE7867"/>
    <w:p w:rsidR="00DE7867" w:rsidRDefault="00DE7867" w:rsidP="00DE7867"/>
    <w:p w:rsidR="00DE7867" w:rsidRDefault="00DE7867" w:rsidP="00DE7867"/>
    <w:p w:rsidR="00DE7867" w:rsidRDefault="00DE7867" w:rsidP="00DE7867"/>
    <w:p w:rsidR="00DE7867" w:rsidRDefault="00795ECC" w:rsidP="00DE7867">
      <w:r>
        <w:rPr>
          <w:noProof/>
          <w:lang w:val="en-IE" w:eastAsia="en-IE"/>
        </w:rPr>
        <mc:AlternateContent>
          <mc:Choice Requires="wps">
            <w:drawing>
              <wp:anchor distT="0" distB="0" distL="114300" distR="114300" simplePos="0" relativeHeight="251656704" behindDoc="0" locked="0" layoutInCell="1" allowOverlap="1">
                <wp:simplePos x="0" y="0"/>
                <wp:positionH relativeFrom="column">
                  <wp:posOffset>694690</wp:posOffset>
                </wp:positionH>
                <wp:positionV relativeFrom="paragraph">
                  <wp:posOffset>107950</wp:posOffset>
                </wp:positionV>
                <wp:extent cx="381000" cy="237490"/>
                <wp:effectExtent l="0" t="2540" r="4445" b="0"/>
                <wp:wrapNone/>
                <wp:docPr id="5"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2AF7" w:rsidRDefault="00C12AF7" w:rsidP="00DE7867">
                            <w: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id="Text Box 127" o:spid="_x0000_s1035" type="#_x0000_t202" style="position:absolute;margin-left:54.7pt;margin-top:8.5pt;width:30pt;height:18.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" stroked="f">
                <v:textbox>
                  <w:txbxContent>
                    <w:p w:rsidR="00C12AF7" w:rsidRDefault="00C12AF7" w:rsidP="00DE7867">
                      <w:r>
                        <w:t>0%</w:t>
                      </w:r>
                    </w:p>
                  </w:txbxContent>
                </v:textbox>
              </v:shape>
            </w:pict>
          </mc:Fallback>
        </mc:AlternateContent>
      </w:r>
      <w:r>
        <w:rPr>
          <w:noProof/>
          <w:lang w:val="en-IE" w:eastAsia="en-IE"/>
        </w:rPr>
        <mc:AlternateContent>
          <mc:Choice Requires="wps">
            <w:drawing>
              <wp:anchor distT="0" distB="0" distL="114300" distR="114300" simplePos="0" relativeHeight="251654656" behindDoc="0" locked="0" layoutInCell="1" allowOverlap="1">
                <wp:simplePos x="0" y="0"/>
                <wp:positionH relativeFrom="column">
                  <wp:posOffset>4352290</wp:posOffset>
                </wp:positionH>
                <wp:positionV relativeFrom="paragraph">
                  <wp:posOffset>107950</wp:posOffset>
                </wp:positionV>
                <wp:extent cx="533400" cy="237490"/>
                <wp:effectExtent l="0" t="2540" r="4445" b="0"/>
                <wp:wrapNone/>
                <wp:docPr id="4"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2AF7" w:rsidRDefault="00C12AF7" w:rsidP="00DE7867">
                            <w:r>
                              <w:t>Time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id="Text Box 125" o:spid="_x0000_s1036" type="#_x0000_t202" style="position:absolute;margin-left:342.7pt;margin-top:8.5pt;width:42pt;height:18.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" stroked="f">
                <v:textbox>
                  <w:txbxContent>
                    <w:p w:rsidR="00C12AF7" w:rsidRDefault="00C12AF7" w:rsidP="00DE7867">
                      <w:r>
                        <w:t>Time</w:t>
                      </w:r>
                    </w:p>
                  </w:txbxContent>
                </v:textbox>
              </v:shape>
            </w:pict>
          </mc:Fallback>
        </mc:AlternateContent>
      </w:r>
    </w:p>
    <w:p w:rsidR="00DE7867" w:rsidRDefault="00795ECC" w:rsidP="00DE7867">
      <w:r>
        <w:rPr>
          <w:noProof/>
          <w:lang w:val="en-IE" w:eastAsia="en-IE"/>
        </w:rPr>
        <mc:AlternateContent>
          <mc:Choice Requires="wps">
            <w:drawing>
              <wp:anchor distT="0" distB="0" distL="114300" distR="114300" simplePos="0" relativeHeight="251653632" behindDoc="0" locked="0" layoutInCell="1" allowOverlap="1">
                <wp:simplePos x="0" y="0"/>
                <wp:positionH relativeFrom="column">
                  <wp:posOffset>1228090</wp:posOffset>
                </wp:positionH>
                <wp:positionV relativeFrom="paragraph">
                  <wp:posOffset>66040</wp:posOffset>
                </wp:positionV>
                <wp:extent cx="3124200" cy="0"/>
                <wp:effectExtent l="5080" t="54610" r="23495" b="59690"/>
                <wp:wrapNone/>
                <wp:docPr id="3"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24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2EF1A9FB" id="Line 123"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7pt,5.2pt" to="342.7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">
                <v:stroke endarrow="block"/>
              </v:line>
            </w:pict>
          </mc:Fallback>
        </mc:AlternateContent>
      </w:r>
    </w:p>
    <w:p w:rsidR="00DE7867" w:rsidRDefault="00795ECC" w:rsidP="00DE7867">
      <w:r>
        <w:rPr>
          <w:noProof/>
          <w:lang w:val="en-IE" w:eastAsia="en-IE"/>
        </w:rPr>
        <mc:AlternateContent>
          <mc:Choice Requires="wps">
            <w:drawing>
              <wp:anchor distT="0" distB="0" distL="114300" distR="114300" simplePos="0" relativeHeight="251665920" behindDoc="0" locked="0" layoutInCell="1" allowOverlap="1">
                <wp:simplePos x="0" y="0"/>
                <wp:positionH relativeFrom="column">
                  <wp:posOffset>2142490</wp:posOffset>
                </wp:positionH>
                <wp:positionV relativeFrom="paragraph">
                  <wp:posOffset>142875</wp:posOffset>
                </wp:positionV>
                <wp:extent cx="914400" cy="236855"/>
                <wp:effectExtent l="0" t="0" r="4445" b="4445"/>
                <wp:wrapNone/>
                <wp:docPr id="2"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2AF7" w:rsidRDefault="00C12AF7" w:rsidP="00DE7867">
                            <w:r>
                              <w:t>Autonomy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id="Text Box 136" o:spid="_x0000_s1037" type="#_x0000_t202" style="position:absolute;margin-left:168.7pt;margin-top:11.25pt;width:1in;height:18.6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" stroked="f">
                <v:textbox>
                  <w:txbxContent>
                    <w:p w:rsidR="00C12AF7" w:rsidRDefault="00C12AF7" w:rsidP="00DE7867">
                      <w:r>
                        <w:t>Autonomy</w:t>
                      </w:r>
                    </w:p>
                  </w:txbxContent>
                </v:textbox>
              </v:shape>
            </w:pict>
          </mc:Fallback>
        </mc:AlternateContent>
      </w:r>
      <w:r>
        <w:rPr>
          <w:noProof/>
          <w:lang w:val="en-IE" w:eastAsia="en-IE"/>
        </w:rPr>
        <mc:AlternateContent>
          <mc:Choice Requires="wps">
            <w:drawing>
              <wp:anchor distT="0" distB="0" distL="114300" distR="114300" simplePos="0" relativeHeight="251664896" behindDoc="0" locked="0" layoutInCell="1" allowOverlap="1">
                <wp:simplePos x="0" y="0"/>
                <wp:positionH relativeFrom="column">
                  <wp:posOffset>1837690</wp:posOffset>
                </wp:positionH>
                <wp:positionV relativeFrom="paragraph">
                  <wp:posOffset>24130</wp:posOffset>
                </wp:positionV>
                <wp:extent cx="1600200" cy="0"/>
                <wp:effectExtent l="14605" t="59055" r="23495" b="55245"/>
                <wp:wrapNone/>
                <wp:docPr id="1"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4626E401" id="Line 135"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7pt,1.9pt" to="270.7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">
                <v:stroke startarrow="block" endarrow="block"/>
              </v:line>
            </w:pict>
          </mc:Fallback>
        </mc:AlternateContent>
      </w:r>
    </w:p>
    <w:p w:rsidR="00DE7867" w:rsidRDefault="00DE7867" w:rsidP="00DE7867"/>
    <w:p w:rsidR="00DE7867" w:rsidRDefault="00DE7867" w:rsidP="00DE7867"/>
    <w:p w:rsidR="00DE7867" w:rsidRPr="007A7CE5" w:rsidRDefault="007A7CE5" w:rsidP="00A972AB">
      <w:pPr>
        <w:pStyle w:val="Figure"/>
      </w:pPr>
      <w:bookmarkStart w:id="320" w:name="_Toc292459880"/>
      <w:r w:rsidRPr="007A7CE5">
        <w:t xml:space="preserve">Autonomy of a </w:t>
      </w:r>
      <w:smartTag w:uri="urn:schemas-microsoft-com:office:smarttags" w:element="country-region">
        <w:r w:rsidRPr="007A7CE5">
          <w:t>Battery</w:t>
        </w:r>
      </w:smartTag>
      <w:bookmarkEnd w:id="320"/>
    </w:p>
    <w:p w:rsidR="00DE7867" w:rsidRDefault="00DE7867" w:rsidP="00DE7867">
      <w:pPr>
        <w:pStyle w:val="Advantages"/>
      </w:pPr>
      <w:r>
        <w:br w:type="page"/>
      </w:r>
      <w:r w:rsidR="001617C8">
        <w:lastRenderedPageBreak/>
        <w:t>Conversion efficiency:</w:t>
      </w:r>
    </w:p>
    <w:p w:rsidR="00DE7867" w:rsidRDefault="00DE7867" w:rsidP="00DE7867">
      <w:pPr>
        <w:pStyle w:val="BodyText"/>
      </w:pPr>
      <w:r>
        <w:t>The ratio of maximum electrical power output to the product of photovoltaic device area and incident irradiance measured under defined test conditions</w:t>
      </w:r>
      <w:r w:rsidR="00ED7749">
        <w:t xml:space="preserve"> and expressed as a percentage.</w:t>
      </w:r>
    </w:p>
    <w:p w:rsidR="00DE7867" w:rsidRDefault="00DE7867" w:rsidP="00DE7867">
      <w:pPr>
        <w:pStyle w:val="Advantages"/>
      </w:pPr>
      <w:r>
        <w:t>Current-volta</w:t>
      </w:r>
      <w:r w:rsidR="001617C8">
        <w:t>ge characteristics (I = f (V)):</w:t>
      </w:r>
    </w:p>
    <w:p w:rsidR="00DE7867" w:rsidRDefault="00DE7867" w:rsidP="00DE7867">
      <w:pPr>
        <w:pStyle w:val="BodyText"/>
      </w:pPr>
      <w:r>
        <w:t>The output current of a photovoltaic device as a function of output voltage at a particu</w:t>
      </w:r>
      <w:r w:rsidR="00A972AB">
        <w:t>lar temperature and irradiance.</w:t>
      </w:r>
    </w:p>
    <w:p w:rsidR="00DE7867" w:rsidRDefault="001617C8" w:rsidP="00DE7867">
      <w:pPr>
        <w:pStyle w:val="Advantages"/>
      </w:pPr>
      <w:r>
        <w:t>Fill Factor (FF):</w:t>
      </w:r>
    </w:p>
    <w:p w:rsidR="00DE7867" w:rsidRDefault="00DE7867" w:rsidP="00DE7867">
      <w:pPr>
        <w:pStyle w:val="BodyText"/>
      </w:pPr>
      <w:r>
        <w:t xml:space="preserve">The ratio of maximum power to the product of open-circuit voltage and short-circuit current </w:t>
      </w:r>
      <w:r w:rsidR="00ED7749">
        <w:t>is</w:t>
      </w:r>
    </w:p>
    <w:p w:rsidR="00DE7867" w:rsidRDefault="00DE7867" w:rsidP="00DE7867">
      <w:r>
        <w:rPr>
          <w:position w:val="-24"/>
        </w:rPr>
        <w:object w:dxaOrig="1500" w:dyaOrig="620">
          <v:shape id="_x0000_i1026" type="#_x0000_t75" style="width:74.25pt;height:30.75pt" o:ole="" fillcolor="window">
            <v:imagedata r:id="rId19" o:title=""/>
          </v:shape>
          <o:OLEObject Type="Embed" ProgID="Equation.3" ShapeID="_x0000_i1026" DrawAspect="Content" ObjectID="_1522146888" r:id="rId20"/>
        </w:object>
      </w:r>
    </w:p>
    <w:p w:rsidR="00DE7867" w:rsidRDefault="00DE7867" w:rsidP="00DE7867">
      <w:pPr>
        <w:pStyle w:val="Advantages"/>
      </w:pPr>
      <w:r>
        <w:t>Irradiance:</w:t>
      </w:r>
    </w:p>
    <w:p w:rsidR="00DE7867" w:rsidRDefault="00DE7867" w:rsidP="00DE7867">
      <w:pPr>
        <w:pStyle w:val="BodyText"/>
      </w:pPr>
      <w:r>
        <w:t>(Wm־²) radiant power inci</w:t>
      </w:r>
      <w:r w:rsidR="00A972AB">
        <w:t>dent upon unit area of surface.</w:t>
      </w:r>
    </w:p>
    <w:p w:rsidR="00DE7867" w:rsidRPr="00142680" w:rsidRDefault="00DE7867" w:rsidP="00DE7867">
      <w:pPr>
        <w:pStyle w:val="Advantages"/>
        <w:rPr>
          <w:lang w:val="en-US"/>
        </w:rPr>
      </w:pPr>
      <w:r w:rsidRPr="00142680">
        <w:rPr>
          <w:lang w:val="en-US"/>
        </w:rPr>
        <w:t>Irradiance, Direct (Wm</w:t>
      </w:r>
      <w:r>
        <w:t>ֿ</w:t>
      </w:r>
      <w:r w:rsidR="00A972AB">
        <w:rPr>
          <w:lang w:val="en-US"/>
        </w:rPr>
        <w:t>²):</w:t>
      </w:r>
    </w:p>
    <w:p w:rsidR="00DE7867" w:rsidRDefault="00DE7867" w:rsidP="00DE7867">
      <w:pPr>
        <w:pStyle w:val="BodyText"/>
      </w:pPr>
      <w:r>
        <w:t>The radiant power from the sun's disc and from a small circumsolar region of the sky within a subtended angle</w:t>
      </w:r>
      <w:r w:rsidR="00A972AB">
        <w:t xml:space="preserve"> of 5º incident upon unit area.</w:t>
      </w:r>
    </w:p>
    <w:p w:rsidR="00DE7867" w:rsidRPr="00142680" w:rsidRDefault="00DE7867" w:rsidP="00DE7867">
      <w:pPr>
        <w:pStyle w:val="Advantages"/>
        <w:rPr>
          <w:lang w:val="en-US"/>
        </w:rPr>
      </w:pPr>
      <w:r w:rsidRPr="00142680">
        <w:rPr>
          <w:lang w:val="en-US"/>
        </w:rPr>
        <w:t>Irradiance, Diffuse: (Wm</w:t>
      </w:r>
      <w:r>
        <w:t>ֿ</w:t>
      </w:r>
      <w:r w:rsidR="00A972AB">
        <w:rPr>
          <w:lang w:val="en-US"/>
        </w:rPr>
        <w:t>²):</w:t>
      </w:r>
    </w:p>
    <w:p w:rsidR="00DE7867" w:rsidRDefault="00DE7867" w:rsidP="00DE7867">
      <w:pPr>
        <w:pStyle w:val="BodyText"/>
      </w:pPr>
      <w:r>
        <w:t>The total radiant power incident upon a unit area excluding t</w:t>
      </w:r>
      <w:r w:rsidR="00A972AB">
        <w:t>he direct irradiance.</w:t>
      </w:r>
    </w:p>
    <w:p w:rsidR="00DE7867" w:rsidRDefault="001617C8" w:rsidP="00DE7867">
      <w:pPr>
        <w:pStyle w:val="Advantages"/>
      </w:pPr>
      <w:r>
        <w:t>Irradiation:</w:t>
      </w:r>
    </w:p>
    <w:p w:rsidR="00DE7867" w:rsidRDefault="00DE7867" w:rsidP="00DE7867">
      <w:pPr>
        <w:pStyle w:val="BodyText"/>
      </w:pPr>
      <w:r>
        <w:t xml:space="preserve">Integration of irradiance </w:t>
      </w:r>
      <w:r w:rsidR="00DE1B55">
        <w:t>over a specified period of time</w:t>
      </w:r>
      <w:r>
        <w:t xml:space="preserve"> (MJm־² per hour, day, week, mo</w:t>
      </w:r>
      <w:r w:rsidR="00A972AB">
        <w:t>nth, year, as the case may be).</w:t>
      </w:r>
    </w:p>
    <w:p w:rsidR="00DE7867" w:rsidRDefault="00A972AB" w:rsidP="00DE7867">
      <w:pPr>
        <w:pStyle w:val="Advantages"/>
      </w:pPr>
      <w:r>
        <w:t>Module:</w:t>
      </w:r>
    </w:p>
    <w:p w:rsidR="00DE7867" w:rsidRDefault="00DE7867" w:rsidP="00DE7867">
      <w:pPr>
        <w:pStyle w:val="BodyText"/>
      </w:pPr>
      <w:r>
        <w:t>The smallest complete environmental</w:t>
      </w:r>
      <w:r w:rsidR="00A972AB">
        <w:t>ly protected assembly of cells.</w:t>
      </w:r>
    </w:p>
    <w:p w:rsidR="00DE7867" w:rsidRDefault="00A972AB" w:rsidP="00DE7867">
      <w:pPr>
        <w:pStyle w:val="Advantages"/>
      </w:pPr>
      <w:r>
        <w:t>Module area:</w:t>
      </w:r>
    </w:p>
    <w:p w:rsidR="00DE7867" w:rsidRDefault="00DE7867" w:rsidP="00DE7867">
      <w:pPr>
        <w:pStyle w:val="BodyText"/>
      </w:pPr>
      <w:r>
        <w:t>The entire frontal area of the module, in</w:t>
      </w:r>
      <w:r w:rsidR="001617C8">
        <w:t>cluding borders and frame (m²).</w:t>
      </w:r>
    </w:p>
    <w:p w:rsidR="00DE7867" w:rsidRDefault="00A972AB" w:rsidP="00DE7867">
      <w:pPr>
        <w:pStyle w:val="Advantages"/>
      </w:pPr>
      <w:r>
        <w:t>Module packaging efficiency:</w:t>
      </w:r>
    </w:p>
    <w:p w:rsidR="00DE7867" w:rsidRDefault="00DE7867" w:rsidP="00DE7867">
      <w:pPr>
        <w:pStyle w:val="BodyText"/>
      </w:pPr>
      <w:r>
        <w:t xml:space="preserve">The ratio of the </w:t>
      </w:r>
      <w:r w:rsidR="00A972AB">
        <w:t>total cell area to module area.</w:t>
      </w:r>
    </w:p>
    <w:p w:rsidR="00DE7867" w:rsidRDefault="001617C8" w:rsidP="00DE7867">
      <w:pPr>
        <w:pStyle w:val="Advantages"/>
      </w:pPr>
      <w:r>
        <w:t>Panel</w:t>
      </w:r>
      <w:r w:rsidR="00A972AB">
        <w:t>:</w:t>
      </w:r>
    </w:p>
    <w:p w:rsidR="00DE7867" w:rsidRDefault="00DE7867" w:rsidP="00DE7867">
      <w:pPr>
        <w:pStyle w:val="BodyText"/>
      </w:pPr>
      <w:r>
        <w:t>A group of modules fastened together, pre-assembled and wired, designed to serve as an installable uni</w:t>
      </w:r>
      <w:r w:rsidR="00A972AB">
        <w:t>t in an array and/or sub-array.</w:t>
      </w:r>
    </w:p>
    <w:p w:rsidR="00DE7867" w:rsidRDefault="00A972AB" w:rsidP="00DE7867">
      <w:pPr>
        <w:pStyle w:val="Advantages"/>
      </w:pPr>
      <w:r>
        <w:t>Panel area (m²):</w:t>
      </w:r>
    </w:p>
    <w:p w:rsidR="00DE7867" w:rsidRDefault="00DE7867" w:rsidP="00DE7867">
      <w:pPr>
        <w:pStyle w:val="BodyText"/>
      </w:pPr>
      <w:r>
        <w:t>The entire frontal area of the panel, including modules, inte</w:t>
      </w:r>
      <w:r w:rsidR="00A972AB">
        <w:t>r-module framework and spacing.</w:t>
      </w:r>
    </w:p>
    <w:p w:rsidR="00DE7867" w:rsidRDefault="00A972AB" w:rsidP="00DE7867">
      <w:pPr>
        <w:pStyle w:val="Advantages"/>
      </w:pPr>
      <w:r>
        <w:t>Panel packing efficiency:</w:t>
      </w:r>
    </w:p>
    <w:p w:rsidR="00DE7867" w:rsidRDefault="00DE7867" w:rsidP="00DE7867">
      <w:pPr>
        <w:pStyle w:val="BodyText"/>
      </w:pPr>
      <w:r>
        <w:t>The ratio of the t</w:t>
      </w:r>
      <w:r w:rsidR="00A972AB">
        <w:t>otal module area to panel area.</w:t>
      </w:r>
    </w:p>
    <w:p w:rsidR="00DE7867" w:rsidRDefault="00DE7867" w:rsidP="00DE7867">
      <w:pPr>
        <w:pStyle w:val="Advantages"/>
      </w:pPr>
      <w:r>
        <w:t>Photovoltaic effect:</w:t>
      </w:r>
    </w:p>
    <w:p w:rsidR="00DE7867" w:rsidRDefault="00DE7867" w:rsidP="00DE7867">
      <w:pPr>
        <w:pStyle w:val="BodyText"/>
      </w:pPr>
      <w:r>
        <w:t>Direct conversion of radiant</w:t>
      </w:r>
      <w:r w:rsidR="00A972AB">
        <w:t xml:space="preserve"> energy into electrical energy.</w:t>
      </w:r>
    </w:p>
    <w:p w:rsidR="00DE7867" w:rsidRDefault="00DE7867" w:rsidP="00DE7867">
      <w:pPr>
        <w:pStyle w:val="Advantages"/>
      </w:pPr>
      <w:r>
        <w:br w:type="page"/>
      </w:r>
      <w:r w:rsidR="00A972AB">
        <w:lastRenderedPageBreak/>
        <w:t>Photovoltaic (PV) System:</w:t>
      </w:r>
    </w:p>
    <w:p w:rsidR="00DE7867" w:rsidRDefault="00DE7867" w:rsidP="00DE7867">
      <w:pPr>
        <w:pStyle w:val="BodyText"/>
      </w:pPr>
      <w:r>
        <w:t>An installed aggregate of components and subsystems that combine to use the photovoltaic effect to convert solar energy into electrical energy suitable for connection to an application load.</w:t>
      </w:r>
      <w:r w:rsidR="001617C8">
        <w:t xml:space="preserve"> </w:t>
      </w:r>
      <w:r>
        <w:t xml:space="preserve"> In its simplest form a PV system consists of a PV array with connections to the load, but it may also include power conditioning, monitoring and control equipment, energy storage and power distribution units.</w:t>
      </w:r>
    </w:p>
    <w:p w:rsidR="00DE7867" w:rsidRDefault="00DE7867" w:rsidP="00DE7867">
      <w:pPr>
        <w:pStyle w:val="Advantages"/>
      </w:pPr>
      <w:r>
        <w:t>Rated current:</w:t>
      </w:r>
    </w:p>
    <w:p w:rsidR="00DE7867" w:rsidRDefault="00DE7867" w:rsidP="00DE7867">
      <w:pPr>
        <w:pStyle w:val="BodyText"/>
      </w:pPr>
      <w:r>
        <w:t xml:space="preserve">The measured value of current of a PV device at rated voltage under </w:t>
      </w:r>
      <w:r w:rsidR="00A972AB">
        <w:t>Specified Operating Conditions.</w:t>
      </w:r>
    </w:p>
    <w:p w:rsidR="00DE7867" w:rsidRDefault="001617C8" w:rsidP="00DE7867">
      <w:pPr>
        <w:pStyle w:val="Advantages"/>
      </w:pPr>
      <w:r>
        <w:t>Rated maximum power:</w:t>
      </w:r>
    </w:p>
    <w:p w:rsidR="00DE7867" w:rsidRDefault="00DE7867" w:rsidP="00DE7867">
      <w:pPr>
        <w:pStyle w:val="BodyText"/>
      </w:pPr>
      <w:r>
        <w:t xml:space="preserve">The value of maximum power of a photovoltaic device under </w:t>
      </w:r>
      <w:r w:rsidR="00A972AB">
        <w:t>Specified Operating Conditions.</w:t>
      </w:r>
    </w:p>
    <w:p w:rsidR="00DE7867" w:rsidRDefault="00A972AB" w:rsidP="00DE7867">
      <w:pPr>
        <w:pStyle w:val="Advantages"/>
      </w:pPr>
      <w:r>
        <w:t>Rated power:</w:t>
      </w:r>
    </w:p>
    <w:p w:rsidR="00DE7867" w:rsidRDefault="00DE7867" w:rsidP="00DE7867">
      <w:pPr>
        <w:pStyle w:val="BodyText"/>
      </w:pPr>
      <w:r>
        <w:t>The value of power output of a photovoltaic device at rated voltage under Specified Operating Conditions.</w:t>
      </w:r>
    </w:p>
    <w:p w:rsidR="00DE7867" w:rsidRDefault="00DE7867" w:rsidP="00DE7867">
      <w:pPr>
        <w:pStyle w:val="Advantages"/>
      </w:pPr>
      <w:r>
        <w:t>Rated voltage:</w:t>
      </w:r>
    </w:p>
    <w:p w:rsidR="00DE7867" w:rsidRDefault="00DE7867" w:rsidP="00A972AB">
      <w:pPr>
        <w:pStyle w:val="BodyText"/>
      </w:pPr>
      <w:r>
        <w:t xml:space="preserve">The voltage at which a PV device is designed to produce near maximum electrical power under </w:t>
      </w:r>
      <w:r w:rsidR="00A972AB">
        <w:t>Specified Operating Conditions.</w:t>
      </w:r>
    </w:p>
    <w:p w:rsidR="00DE7867" w:rsidRDefault="00A972AB" w:rsidP="00DE7867">
      <w:pPr>
        <w:pStyle w:val="Advantages"/>
      </w:pPr>
      <w:r>
        <w:t>Reference solar cell:</w:t>
      </w:r>
    </w:p>
    <w:p w:rsidR="00DE7867" w:rsidRDefault="00DE7867" w:rsidP="00DE7867">
      <w:pPr>
        <w:pStyle w:val="BodyText"/>
      </w:pPr>
      <w:r>
        <w:t>A solar cell used to measure irradiance or to set simulator irradiance levels in terms of a reference solar sp</w:t>
      </w:r>
      <w:r w:rsidR="00A972AB">
        <w:t>ectral irradiance distribution.</w:t>
      </w:r>
    </w:p>
    <w:p w:rsidR="00DE7867" w:rsidRDefault="00DE7867" w:rsidP="00DE7867">
      <w:pPr>
        <w:pStyle w:val="Advantages"/>
      </w:pPr>
      <w:r>
        <w:t>Short circuit current (</w:t>
      </w:r>
      <w:proofErr w:type="spellStart"/>
      <w:r>
        <w:t>Isc</w:t>
      </w:r>
      <w:proofErr w:type="spellEnd"/>
      <w:r>
        <w:t>):</w:t>
      </w:r>
    </w:p>
    <w:p w:rsidR="00DE7867" w:rsidRDefault="00DE7867" w:rsidP="00DE7867">
      <w:pPr>
        <w:pStyle w:val="BodyText"/>
      </w:pPr>
      <w:r>
        <w:t>The output current of a photovoltaic device in the short-circuit condition at a particular temperature and irradian</w:t>
      </w:r>
      <w:r w:rsidR="00A972AB">
        <w:t>ce.</w:t>
      </w:r>
    </w:p>
    <w:p w:rsidR="00DE7867" w:rsidRDefault="00DE7867" w:rsidP="00DE7867">
      <w:pPr>
        <w:pStyle w:val="Advantages"/>
      </w:pPr>
      <w:r>
        <w:t>Solar cell:</w:t>
      </w:r>
    </w:p>
    <w:p w:rsidR="00DE7867" w:rsidRDefault="00DE7867" w:rsidP="00DE7867">
      <w:pPr>
        <w:pStyle w:val="BodyText"/>
      </w:pPr>
      <w:r>
        <w:t>The basic photovoltaic device that generates electr</w:t>
      </w:r>
      <w:r w:rsidR="00A972AB">
        <w:t>icity when exposed to sunlight.</w:t>
      </w:r>
    </w:p>
    <w:p w:rsidR="00DE7867" w:rsidRDefault="00A972AB" w:rsidP="00DE7867">
      <w:pPr>
        <w:pStyle w:val="Advantages"/>
      </w:pPr>
      <w:r>
        <w:t>Solar cell area:</w:t>
      </w:r>
    </w:p>
    <w:p w:rsidR="00DE7867" w:rsidRDefault="00DE7867" w:rsidP="00DE7867">
      <w:pPr>
        <w:pStyle w:val="BodyText"/>
      </w:pPr>
      <w:r>
        <w:t>The entire frontal area of the solar cell,</w:t>
      </w:r>
      <w:r w:rsidR="00A972AB">
        <w:t xml:space="preserve"> including the cell grid (cm²).</w:t>
      </w:r>
    </w:p>
    <w:p w:rsidR="00DE7867" w:rsidRDefault="00DE7867" w:rsidP="00DE7867">
      <w:pPr>
        <w:pStyle w:val="Advantages"/>
      </w:pPr>
      <w:r>
        <w:t>Spectr</w:t>
      </w:r>
      <w:r w:rsidR="00A972AB">
        <w:t>al response (absolute) (S abs):</w:t>
      </w:r>
    </w:p>
    <w:p w:rsidR="00DE7867" w:rsidRDefault="00DE7867" w:rsidP="00DE7867">
      <w:pPr>
        <w:pStyle w:val="BodyText"/>
      </w:pPr>
      <w:r>
        <w:t>The short circuit current density generated by unit irradiance at a particular wavelength (AW־¹), plotted as a function of wavelength.</w:t>
      </w:r>
    </w:p>
    <w:p w:rsidR="00DE7867" w:rsidRDefault="00DE7867" w:rsidP="00DE7867">
      <w:pPr>
        <w:pStyle w:val="Advantages"/>
      </w:pPr>
      <w:r>
        <w:t xml:space="preserve">Spectral response (relative) (S </w:t>
      </w:r>
      <w:proofErr w:type="spellStart"/>
      <w:r>
        <w:t>rel</w:t>
      </w:r>
      <w:proofErr w:type="spellEnd"/>
      <w:r>
        <w:t>):</w:t>
      </w:r>
    </w:p>
    <w:p w:rsidR="00DE7867" w:rsidRDefault="00DE7867" w:rsidP="00DE7867">
      <w:pPr>
        <w:pStyle w:val="BodyText"/>
      </w:pPr>
      <w:r>
        <w:t xml:space="preserve">The spectral response normalised to unity at </w:t>
      </w:r>
      <w:r w:rsidR="00A972AB">
        <w:t>wavelength of maximum response.</w:t>
      </w:r>
    </w:p>
    <w:p w:rsidR="00DE7867" w:rsidRDefault="00DE7867" w:rsidP="00DE7867">
      <w:pPr>
        <w:pStyle w:val="Advantages"/>
      </w:pPr>
      <w:r>
        <w:t>Voltage temperature coeffici</w:t>
      </w:r>
      <w:r w:rsidR="00A972AB">
        <w:t>ent:</w:t>
      </w:r>
    </w:p>
    <w:p w:rsidR="00A972AB" w:rsidRDefault="00DE7867" w:rsidP="00913367">
      <w:pPr>
        <w:pStyle w:val="BodyText"/>
      </w:pPr>
      <w:r>
        <w:t>The change of the open circuit voltage of a PV device per degree Cels</w:t>
      </w:r>
      <w:r w:rsidR="00A972AB">
        <w:t>ius change of cell temperature.</w:t>
      </w:r>
      <w:r w:rsidR="00913367">
        <w:t xml:space="preserve"> </w:t>
      </w:r>
      <w:r w:rsidR="001617C8">
        <w:t xml:space="preserve"> </w:t>
      </w:r>
      <w:r>
        <w:t>This coefficient varies with irradiance and to a lesser extent with temperature.</w:t>
      </w:r>
    </w:p>
    <w:p w:rsidR="00F155DC" w:rsidRPr="00F155DC" w:rsidRDefault="00F155DC" w:rsidP="00A972AB">
      <w:pPr>
        <w:pStyle w:val="Appendix"/>
        <w:numPr>
          <w:ilvl w:val="0"/>
          <w:numId w:val="0"/>
        </w:numPr>
      </w:pPr>
    </w:p>
    <w:sectPr w:rsidR="00F155DC" w:rsidRPr="00F155DC" w:rsidSect="006E2FE5">
      <w:footerReference w:type="default" r:id="rId21"/>
      <w:headerReference w:type="first" r:id="rId22"/>
      <w:footerReference w:type="first" r:id="rId23"/>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A65" w:rsidRDefault="00BA6A65" w:rsidP="009E1230">
      <w:r>
        <w:separator/>
      </w:r>
    </w:p>
  </w:endnote>
  <w:endnote w:type="continuationSeparator" w:id="0">
    <w:p w:rsidR="00BA6A65" w:rsidRDefault="00BA6A65"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AF7" w:rsidRDefault="00C12AF7" w:rsidP="00A972AB">
    <w:pPr>
      <w:pStyle w:val="Footer"/>
      <w:tabs>
        <w:tab w:val="clear" w:pos="4678"/>
        <w:tab w:val="clear" w:pos="9356"/>
        <w:tab w:val="center" w:pos="4820"/>
        <w:tab w:val="center" w:pos="9639"/>
      </w:tabs>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A8709D">
      <w:rPr>
        <w:noProof/>
        <w:lang w:val="en-US"/>
      </w:rPr>
      <w:t>6</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A8709D">
      <w:rPr>
        <w:noProof/>
        <w:lang w:val="en-US"/>
      </w:rPr>
      <w:t>13</w:t>
    </w:r>
    <w:r w:rsidRPr="008136BC">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AF7" w:rsidRDefault="00C12AF7">
    <w:pPr>
      <w:pStyle w:val="Foote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AF7" w:rsidRDefault="00C12AF7" w:rsidP="00A972AB">
    <w:pPr>
      <w:pStyle w:val="Footer"/>
      <w:tabs>
        <w:tab w:val="clear" w:pos="4678"/>
        <w:tab w:val="clear" w:pos="9356"/>
        <w:tab w:val="center" w:pos="7230"/>
        <w:tab w:val="right" w:pos="14601"/>
      </w:tabs>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A8709D">
      <w:rPr>
        <w:noProof/>
        <w:lang w:val="en-US"/>
      </w:rPr>
      <w:t>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A8709D">
      <w:rPr>
        <w:noProof/>
        <w:lang w:val="en-US"/>
      </w:rPr>
      <w:t>13</w:t>
    </w:r>
    <w:r w:rsidRPr="008136BC">
      <w:rPr>
        <w:lang w:val="en-U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AF7" w:rsidRPr="008136BC" w:rsidRDefault="00C12AF7"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A8709D">
      <w:rPr>
        <w:noProof/>
        <w:lang w:val="en-US"/>
      </w:rPr>
      <w:t>13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A8709D">
      <w:rPr>
        <w:noProof/>
        <w:lang w:val="en-US"/>
      </w:rPr>
      <w:t>13</w:t>
    </w:r>
    <w:r w:rsidRPr="008136BC">
      <w:rPr>
        <w:lang w:val="en-US"/>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AF7" w:rsidRDefault="00C12AF7">
    <w:pPr>
      <w:pStyle w:val="Footer"/>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A8709D">
      <w:rPr>
        <w:noProof/>
        <w:lang w:val="en-US"/>
      </w:rPr>
      <w:t>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A8709D">
      <w:rPr>
        <w:noProof/>
        <w:lang w:val="en-US"/>
      </w:rPr>
      <w:t>13</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A65" w:rsidRDefault="00BA6A65" w:rsidP="009E1230">
      <w:r>
        <w:separator/>
      </w:r>
    </w:p>
  </w:footnote>
  <w:footnote w:type="continuationSeparator" w:id="0">
    <w:p w:rsidR="00BA6A65" w:rsidRDefault="00BA6A65"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AF7" w:rsidRDefault="00C12AF7" w:rsidP="00DE7867">
    <w:pPr>
      <w:jc w:val="center"/>
      <w:rPr>
        <w:rFonts w:cs="Arial"/>
        <w:sz w:val="20"/>
        <w:highlight w:val="yellow"/>
      </w:rPr>
    </w:pPr>
    <w:r w:rsidRPr="00345365">
      <w:rPr>
        <w:rFonts w:cs="Arial"/>
        <w:sz w:val="20"/>
      </w:rPr>
      <w:t xml:space="preserve">Guideline </w:t>
    </w:r>
    <w:r w:rsidRPr="00481473">
      <w:rPr>
        <w:rFonts w:cs="Arial"/>
        <w:sz w:val="20"/>
      </w:rPr>
      <w:t>10</w:t>
    </w:r>
    <w:r>
      <w:rPr>
        <w:rFonts w:cs="Arial"/>
        <w:sz w:val="20"/>
      </w:rPr>
      <w:t>67</w:t>
    </w:r>
    <w:r w:rsidRPr="00481473">
      <w:rPr>
        <w:rFonts w:cs="Arial"/>
        <w:sz w:val="20"/>
      </w:rPr>
      <w:t>-0</w:t>
    </w:r>
    <w:r w:rsidRPr="00345365">
      <w:rPr>
        <w:rFonts w:cs="Arial"/>
        <w:sz w:val="20"/>
      </w:rPr>
      <w:t xml:space="preserve"> – Selection of Power Systems for Aids to Navigation and Associated Equipment</w:t>
    </w:r>
  </w:p>
  <w:p w:rsidR="00C12AF7" w:rsidRDefault="00C12AF7" w:rsidP="00DE7867">
    <w:pPr>
      <w:pBdr>
        <w:bottom w:val="single" w:sz="4" w:space="1" w:color="auto"/>
      </w:pBdr>
      <w:jc w:val="center"/>
    </w:pPr>
    <w:r w:rsidRPr="00276742">
      <w:rPr>
        <w:rFonts w:cs="Arial"/>
        <w:sz w:val="20"/>
      </w:rPr>
      <w:t>May</w:t>
    </w:r>
    <w:r w:rsidRPr="00481473">
      <w:rPr>
        <w:rFonts w:cs="Arial"/>
        <w:sz w:val="20"/>
      </w:rPr>
      <w:t xml:space="preserve"> </w:t>
    </w:r>
    <w:proofErr w:type="gramStart"/>
    <w:r w:rsidRPr="00481473">
      <w:rPr>
        <w:rFonts w:cs="Arial"/>
        <w:sz w:val="20"/>
      </w:rPr>
      <w:t>2009</w:t>
    </w:r>
    <w:r w:rsidR="00552397">
      <w:rPr>
        <w:rFonts w:cs="Arial"/>
        <w:sz w:val="20"/>
      </w:rPr>
      <w:t xml:space="preserve">  Revised</w:t>
    </w:r>
    <w:proofErr w:type="gramEnd"/>
    <w:r w:rsidR="00552397">
      <w:rPr>
        <w:rFonts w:cs="Arial"/>
        <w:sz w:val="20"/>
      </w:rPr>
      <w:t xml:space="preserve"> </w:t>
    </w:r>
    <w:r w:rsidR="00552397" w:rsidRPr="00BD2FA1">
      <w:rPr>
        <w:rFonts w:cs="Arial"/>
        <w:sz w:val="20"/>
      </w:rPr>
      <w:t>June 2011</w:t>
    </w:r>
  </w:p>
  <w:p w:rsidR="00C12AF7" w:rsidRPr="00DE7867" w:rsidRDefault="00C12AF7" w:rsidP="00DE78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CC5" w:rsidRDefault="004E2079" w:rsidP="00A8709D">
    <w:pPr>
      <w:pStyle w:val="Header"/>
      <w:jc w:val="right"/>
    </w:pPr>
    <w:r>
      <w:t>ENG4-11.2.13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AF7" w:rsidRDefault="00C12AF7" w:rsidP="006E2FE5">
    <w:pPr>
      <w:jc w:val="center"/>
      <w:rPr>
        <w:rFonts w:cs="Arial"/>
        <w:sz w:val="20"/>
        <w:highlight w:val="yellow"/>
      </w:rPr>
    </w:pPr>
    <w:r w:rsidRPr="00345365">
      <w:rPr>
        <w:rFonts w:cs="Arial"/>
        <w:sz w:val="20"/>
      </w:rPr>
      <w:t xml:space="preserve">Guideline </w:t>
    </w:r>
    <w:r>
      <w:rPr>
        <w:rFonts w:cs="Arial"/>
        <w:sz w:val="20"/>
      </w:rPr>
      <w:t>1067</w:t>
    </w:r>
    <w:r w:rsidRPr="00481473">
      <w:rPr>
        <w:rFonts w:cs="Arial"/>
        <w:sz w:val="20"/>
      </w:rPr>
      <w:t>-0</w:t>
    </w:r>
    <w:r w:rsidRPr="00345365">
      <w:rPr>
        <w:rFonts w:cs="Arial"/>
        <w:sz w:val="20"/>
      </w:rPr>
      <w:t xml:space="preserve"> – Selection of Power Systems for Aids to Navigation and Associated Equipment</w:t>
    </w:r>
  </w:p>
  <w:p w:rsidR="00C12AF7" w:rsidRDefault="00C12AF7" w:rsidP="006E2FE5">
    <w:pPr>
      <w:pBdr>
        <w:bottom w:val="single" w:sz="4" w:space="1" w:color="auto"/>
      </w:pBdr>
      <w:jc w:val="center"/>
    </w:pPr>
    <w:r w:rsidRPr="00481473">
      <w:rPr>
        <w:rFonts w:cs="Arial"/>
        <w:sz w:val="20"/>
      </w:rPr>
      <w:t>May 2009</w:t>
    </w:r>
  </w:p>
  <w:p w:rsidR="00C12AF7" w:rsidRPr="006E2FE5" w:rsidRDefault="00C12AF7" w:rsidP="006E2F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BA42C9C"/>
    <w:lvl w:ilvl="0">
      <w:start w:val="1"/>
      <w:numFmt w:val="decimal"/>
      <w:lvlText w:val="%1."/>
      <w:lvlJc w:val="left"/>
      <w:pPr>
        <w:tabs>
          <w:tab w:val="num" w:pos="1492"/>
        </w:tabs>
        <w:ind w:left="1492" w:hanging="360"/>
      </w:pPr>
    </w:lvl>
  </w:abstractNum>
  <w:abstractNum w:abstractNumId="1">
    <w:nsid w:val="FFFFFF7D"/>
    <w:multiLevelType w:val="singleLevel"/>
    <w:tmpl w:val="6D5CE43A"/>
    <w:lvl w:ilvl="0">
      <w:start w:val="1"/>
      <w:numFmt w:val="decimal"/>
      <w:lvlText w:val="%1."/>
      <w:lvlJc w:val="left"/>
      <w:pPr>
        <w:tabs>
          <w:tab w:val="num" w:pos="1209"/>
        </w:tabs>
        <w:ind w:left="1209" w:hanging="360"/>
      </w:pPr>
    </w:lvl>
  </w:abstractNum>
  <w:abstractNum w:abstractNumId="2">
    <w:nsid w:val="FFFFFF7E"/>
    <w:multiLevelType w:val="singleLevel"/>
    <w:tmpl w:val="CE402A42"/>
    <w:lvl w:ilvl="0">
      <w:start w:val="1"/>
      <w:numFmt w:val="decimal"/>
      <w:lvlText w:val="%1."/>
      <w:lvlJc w:val="left"/>
      <w:pPr>
        <w:tabs>
          <w:tab w:val="num" w:pos="926"/>
        </w:tabs>
        <w:ind w:left="926" w:hanging="360"/>
      </w:pPr>
    </w:lvl>
  </w:abstractNum>
  <w:abstractNum w:abstractNumId="3">
    <w:nsid w:val="FFFFFF7F"/>
    <w:multiLevelType w:val="singleLevel"/>
    <w:tmpl w:val="3EEC77C8"/>
    <w:lvl w:ilvl="0">
      <w:start w:val="1"/>
      <w:numFmt w:val="decimal"/>
      <w:lvlText w:val="%1."/>
      <w:lvlJc w:val="left"/>
      <w:pPr>
        <w:tabs>
          <w:tab w:val="num" w:pos="643"/>
        </w:tabs>
        <w:ind w:left="643" w:hanging="360"/>
      </w:pPr>
    </w:lvl>
  </w:abstractNum>
  <w:abstractNum w:abstractNumId="4">
    <w:nsid w:val="FFFFFF80"/>
    <w:multiLevelType w:val="singleLevel"/>
    <w:tmpl w:val="2D5C828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EAC9EC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C8C01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908F01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5605EA2"/>
    <w:multiLevelType w:val="hybridMultilevel"/>
    <w:tmpl w:val="490842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nsid w:val="184709F7"/>
    <w:multiLevelType w:val="multilevel"/>
    <w:tmpl w:val="031E0DF6"/>
    <w:lvl w:ilvl="0">
      <w:start w:val="1"/>
      <w:numFmt w:val="bullet"/>
      <w:lvlText w:val=""/>
      <w:lvlJc w:val="left"/>
      <w:pPr>
        <w:tabs>
          <w:tab w:val="num" w:pos="720"/>
        </w:tabs>
        <w:ind w:left="720" w:hanging="363"/>
      </w:pPr>
      <w:rPr>
        <w:rFonts w:ascii="Symbol" w:hAnsi="Symbol" w:hint="default"/>
      </w:rPr>
    </w:lvl>
    <w:lvl w:ilvl="1">
      <w:start w:val="1"/>
      <w:numFmt w:val="bullet"/>
      <w:lvlText w:val="–"/>
      <w:lvlJc w:val="left"/>
      <w:pPr>
        <w:tabs>
          <w:tab w:val="num" w:pos="1134"/>
        </w:tabs>
        <w:ind w:left="1134" w:hanging="414"/>
      </w:pPr>
      <w:rPr>
        <w:rFonts w:ascii="Times New Roman" w:hAnsi="Times New Roman" w:hint="default"/>
        <w:b/>
        <w:i w:val="0"/>
      </w:rPr>
    </w:lvl>
    <w:lvl w:ilvl="2">
      <w:start w:val="1"/>
      <w:numFmt w:val="bullet"/>
      <w:lvlText w:val="="/>
      <w:lvlJc w:val="left"/>
      <w:pPr>
        <w:tabs>
          <w:tab w:val="num" w:pos="1418"/>
        </w:tabs>
        <w:ind w:left="1418" w:hanging="397"/>
      </w:pPr>
      <w:rPr>
        <w:rFonts w:ascii="Times New Roman" w:hAnsi="Times New Roman" w:hint="default"/>
      </w:rPr>
    </w:lvl>
    <w:lvl w:ilvl="3">
      <w:start w:val="1"/>
      <w:numFmt w:val="bullet"/>
      <w:suff w:val="space"/>
      <w:lvlText w:val=""/>
      <w:lvlJc w:val="left"/>
      <w:pPr>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19C37E91"/>
    <w:multiLevelType w:val="multilevel"/>
    <w:tmpl w:val="7C0A2ABC"/>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3B96396C"/>
    <w:multiLevelType w:val="hybridMultilevel"/>
    <w:tmpl w:val="46F0D9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8">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1">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76D64DA6"/>
    <w:multiLevelType w:val="hybridMultilevel"/>
    <w:tmpl w:val="BACCD95E"/>
    <w:lvl w:ilvl="0" w:tplc="8026C96C">
      <w:start w:val="1"/>
      <w:numFmt w:val="bullet"/>
      <w:pStyle w:val="Bullet3"/>
      <w:lvlText w:val=""/>
      <w:lvlJc w:val="left"/>
      <w:pPr>
        <w:tabs>
          <w:tab w:val="num" w:pos="1560"/>
        </w:tabs>
        <w:ind w:left="1560" w:hanging="360"/>
      </w:pPr>
      <w:rPr>
        <w:rFonts w:ascii="Wingdings" w:hAnsi="Wingdings" w:hint="default"/>
      </w:rPr>
    </w:lvl>
    <w:lvl w:ilvl="1" w:tplc="EC783F28" w:tentative="1">
      <w:start w:val="1"/>
      <w:numFmt w:val="bullet"/>
      <w:lvlText w:val="o"/>
      <w:lvlJc w:val="left"/>
      <w:pPr>
        <w:tabs>
          <w:tab w:val="num" w:pos="1440"/>
        </w:tabs>
        <w:ind w:left="1440" w:hanging="360"/>
      </w:pPr>
      <w:rPr>
        <w:rFonts w:ascii="Courier New" w:hAnsi="Courier New" w:cs="Courier New" w:hint="default"/>
      </w:rPr>
    </w:lvl>
    <w:lvl w:ilvl="2" w:tplc="51463C66" w:tentative="1">
      <w:start w:val="1"/>
      <w:numFmt w:val="bullet"/>
      <w:lvlText w:val=""/>
      <w:lvlJc w:val="left"/>
      <w:pPr>
        <w:tabs>
          <w:tab w:val="num" w:pos="2160"/>
        </w:tabs>
        <w:ind w:left="2160" w:hanging="360"/>
      </w:pPr>
      <w:rPr>
        <w:rFonts w:ascii="Wingdings" w:hAnsi="Wingdings" w:hint="default"/>
      </w:rPr>
    </w:lvl>
    <w:lvl w:ilvl="3" w:tplc="9EF6D79E" w:tentative="1">
      <w:start w:val="1"/>
      <w:numFmt w:val="bullet"/>
      <w:lvlText w:val=""/>
      <w:lvlJc w:val="left"/>
      <w:pPr>
        <w:tabs>
          <w:tab w:val="num" w:pos="2880"/>
        </w:tabs>
        <w:ind w:left="2880" w:hanging="360"/>
      </w:pPr>
      <w:rPr>
        <w:rFonts w:ascii="Symbol" w:hAnsi="Symbol" w:hint="default"/>
      </w:rPr>
    </w:lvl>
    <w:lvl w:ilvl="4" w:tplc="4AB0B5BE" w:tentative="1">
      <w:start w:val="1"/>
      <w:numFmt w:val="bullet"/>
      <w:lvlText w:val="o"/>
      <w:lvlJc w:val="left"/>
      <w:pPr>
        <w:tabs>
          <w:tab w:val="num" w:pos="3600"/>
        </w:tabs>
        <w:ind w:left="3600" w:hanging="360"/>
      </w:pPr>
      <w:rPr>
        <w:rFonts w:ascii="Courier New" w:hAnsi="Courier New" w:cs="Courier New" w:hint="default"/>
      </w:rPr>
    </w:lvl>
    <w:lvl w:ilvl="5" w:tplc="D54AF506" w:tentative="1">
      <w:start w:val="1"/>
      <w:numFmt w:val="bullet"/>
      <w:lvlText w:val=""/>
      <w:lvlJc w:val="left"/>
      <w:pPr>
        <w:tabs>
          <w:tab w:val="num" w:pos="4320"/>
        </w:tabs>
        <w:ind w:left="4320" w:hanging="360"/>
      </w:pPr>
      <w:rPr>
        <w:rFonts w:ascii="Wingdings" w:hAnsi="Wingdings" w:hint="default"/>
      </w:rPr>
    </w:lvl>
    <w:lvl w:ilvl="6" w:tplc="7B5C1008" w:tentative="1">
      <w:start w:val="1"/>
      <w:numFmt w:val="bullet"/>
      <w:lvlText w:val=""/>
      <w:lvlJc w:val="left"/>
      <w:pPr>
        <w:tabs>
          <w:tab w:val="num" w:pos="5040"/>
        </w:tabs>
        <w:ind w:left="5040" w:hanging="360"/>
      </w:pPr>
      <w:rPr>
        <w:rFonts w:ascii="Symbol" w:hAnsi="Symbol" w:hint="default"/>
      </w:rPr>
    </w:lvl>
    <w:lvl w:ilvl="7" w:tplc="7AE2B1A4" w:tentative="1">
      <w:start w:val="1"/>
      <w:numFmt w:val="bullet"/>
      <w:lvlText w:val="o"/>
      <w:lvlJc w:val="left"/>
      <w:pPr>
        <w:tabs>
          <w:tab w:val="num" w:pos="5760"/>
        </w:tabs>
        <w:ind w:left="5760" w:hanging="360"/>
      </w:pPr>
      <w:rPr>
        <w:rFonts w:ascii="Courier New" w:hAnsi="Courier New" w:cs="Courier New" w:hint="default"/>
      </w:rPr>
    </w:lvl>
    <w:lvl w:ilvl="8" w:tplc="5F6E5C9C" w:tentative="1">
      <w:start w:val="1"/>
      <w:numFmt w:val="bullet"/>
      <w:lvlText w:val=""/>
      <w:lvlJc w:val="left"/>
      <w:pPr>
        <w:tabs>
          <w:tab w:val="num" w:pos="6480"/>
        </w:tabs>
        <w:ind w:left="6480" w:hanging="360"/>
      </w:pPr>
      <w:rPr>
        <w:rFonts w:ascii="Wingdings" w:hAnsi="Wingdings" w:hint="default"/>
      </w:rPr>
    </w:lvl>
  </w:abstractNum>
  <w:abstractNum w:abstractNumId="24">
    <w:nsid w:val="7742754B"/>
    <w:multiLevelType w:val="hybridMultilevel"/>
    <w:tmpl w:val="35402AF8"/>
    <w:lvl w:ilvl="0" w:tplc="04090005">
      <w:start w:val="1"/>
      <w:numFmt w:val="bullet"/>
      <w:lvlText w:val=""/>
      <w:lvlJc w:val="left"/>
      <w:pPr>
        <w:tabs>
          <w:tab w:val="num" w:pos="1287"/>
        </w:tabs>
        <w:ind w:left="1287" w:hanging="360"/>
      </w:pPr>
      <w:rPr>
        <w:rFonts w:ascii="Wingdings" w:hAnsi="Wingdings"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5">
    <w:nsid w:val="78BA4B1E"/>
    <w:multiLevelType w:val="multilevel"/>
    <w:tmpl w:val="CC427BA6"/>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9"/>
  </w:num>
  <w:num w:numId="4">
    <w:abstractNumId w:val="15"/>
  </w:num>
  <w:num w:numId="5">
    <w:abstractNumId w:val="18"/>
  </w:num>
  <w:num w:numId="6">
    <w:abstractNumId w:val="11"/>
  </w:num>
  <w:num w:numId="7">
    <w:abstractNumId w:val="23"/>
  </w:num>
  <w:num w:numId="8">
    <w:abstractNumId w:val="17"/>
  </w:num>
  <w:num w:numId="9">
    <w:abstractNumId w:val="22"/>
  </w:num>
  <w:num w:numId="10">
    <w:abstractNumId w:val="13"/>
  </w:num>
  <w:num w:numId="11">
    <w:abstractNumId w:val="25"/>
  </w:num>
  <w:num w:numId="12">
    <w:abstractNumId w:val="20"/>
  </w:num>
  <w:num w:numId="13">
    <w:abstractNumId w:val="8"/>
  </w:num>
  <w:num w:numId="14">
    <w:abstractNumId w:val="14"/>
  </w:num>
  <w:num w:numId="15">
    <w:abstractNumId w:val="19"/>
  </w:num>
  <w:num w:numId="16">
    <w:abstractNumId w:val="1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0"/>
  </w:num>
  <w:num w:numId="30">
    <w:abstractNumId w:val="24"/>
  </w:num>
  <w:num w:numId="31">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Dobson">
    <w15:presenceInfo w15:providerId="Windows Live" w15:userId="bd26c5e0e9f890d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365"/>
    <w:rsid w:val="00003DF8"/>
    <w:rsid w:val="00041CD6"/>
    <w:rsid w:val="000420D8"/>
    <w:rsid w:val="000448A8"/>
    <w:rsid w:val="00077051"/>
    <w:rsid w:val="00083F75"/>
    <w:rsid w:val="000C5AC3"/>
    <w:rsid w:val="000D2746"/>
    <w:rsid w:val="00114CC5"/>
    <w:rsid w:val="00132824"/>
    <w:rsid w:val="001371C1"/>
    <w:rsid w:val="001617C8"/>
    <w:rsid w:val="00162C42"/>
    <w:rsid w:val="00163958"/>
    <w:rsid w:val="0018656F"/>
    <w:rsid w:val="00190B2B"/>
    <w:rsid w:val="001920DA"/>
    <w:rsid w:val="001A2B50"/>
    <w:rsid w:val="001A4EE3"/>
    <w:rsid w:val="001B687F"/>
    <w:rsid w:val="001D3B7C"/>
    <w:rsid w:val="001E3C1A"/>
    <w:rsid w:val="00207DD1"/>
    <w:rsid w:val="00210697"/>
    <w:rsid w:val="00241704"/>
    <w:rsid w:val="00244044"/>
    <w:rsid w:val="00260ABF"/>
    <w:rsid w:val="00276742"/>
    <w:rsid w:val="00277327"/>
    <w:rsid w:val="002835CE"/>
    <w:rsid w:val="002A11F8"/>
    <w:rsid w:val="002A6AAB"/>
    <w:rsid w:val="002B4786"/>
    <w:rsid w:val="002B598A"/>
    <w:rsid w:val="002C3504"/>
    <w:rsid w:val="002E7CE7"/>
    <w:rsid w:val="0032752D"/>
    <w:rsid w:val="00345365"/>
    <w:rsid w:val="00357EDF"/>
    <w:rsid w:val="00364E42"/>
    <w:rsid w:val="00371610"/>
    <w:rsid w:val="00371BEF"/>
    <w:rsid w:val="00380C7B"/>
    <w:rsid w:val="0038409A"/>
    <w:rsid w:val="00395D68"/>
    <w:rsid w:val="003A2960"/>
    <w:rsid w:val="003A4769"/>
    <w:rsid w:val="003C25A1"/>
    <w:rsid w:val="003F232E"/>
    <w:rsid w:val="003F23D2"/>
    <w:rsid w:val="003F7136"/>
    <w:rsid w:val="00410F37"/>
    <w:rsid w:val="00422E65"/>
    <w:rsid w:val="00460028"/>
    <w:rsid w:val="004766F6"/>
    <w:rsid w:val="00481473"/>
    <w:rsid w:val="00481876"/>
    <w:rsid w:val="004947D8"/>
    <w:rsid w:val="004A3893"/>
    <w:rsid w:val="004C2F5C"/>
    <w:rsid w:val="004E2079"/>
    <w:rsid w:val="004E2585"/>
    <w:rsid w:val="004F17F7"/>
    <w:rsid w:val="004F72F9"/>
    <w:rsid w:val="0052391D"/>
    <w:rsid w:val="00533BDC"/>
    <w:rsid w:val="00552397"/>
    <w:rsid w:val="00582569"/>
    <w:rsid w:val="0058779A"/>
    <w:rsid w:val="005A6C35"/>
    <w:rsid w:val="00604E58"/>
    <w:rsid w:val="00632734"/>
    <w:rsid w:val="006427BF"/>
    <w:rsid w:val="00655287"/>
    <w:rsid w:val="00666B00"/>
    <w:rsid w:val="00671D3E"/>
    <w:rsid w:val="006D48DF"/>
    <w:rsid w:val="006E2FE5"/>
    <w:rsid w:val="006F5BF7"/>
    <w:rsid w:val="00707CF8"/>
    <w:rsid w:val="00714404"/>
    <w:rsid w:val="00721DBE"/>
    <w:rsid w:val="00736D19"/>
    <w:rsid w:val="0075170E"/>
    <w:rsid w:val="00752173"/>
    <w:rsid w:val="00764F39"/>
    <w:rsid w:val="00767FC6"/>
    <w:rsid w:val="00795ECC"/>
    <w:rsid w:val="007A7CE5"/>
    <w:rsid w:val="007B15DA"/>
    <w:rsid w:val="007D2560"/>
    <w:rsid w:val="007E43BC"/>
    <w:rsid w:val="007E536B"/>
    <w:rsid w:val="008136BC"/>
    <w:rsid w:val="008161CE"/>
    <w:rsid w:val="00857962"/>
    <w:rsid w:val="0087060C"/>
    <w:rsid w:val="00870A1B"/>
    <w:rsid w:val="0087112A"/>
    <w:rsid w:val="008B3F85"/>
    <w:rsid w:val="008B6287"/>
    <w:rsid w:val="008C1521"/>
    <w:rsid w:val="008C68EF"/>
    <w:rsid w:val="008D3E6A"/>
    <w:rsid w:val="00913367"/>
    <w:rsid w:val="0092129F"/>
    <w:rsid w:val="00921872"/>
    <w:rsid w:val="00922B53"/>
    <w:rsid w:val="009504E2"/>
    <w:rsid w:val="00952047"/>
    <w:rsid w:val="00956293"/>
    <w:rsid w:val="00983B71"/>
    <w:rsid w:val="009841D2"/>
    <w:rsid w:val="00986D5A"/>
    <w:rsid w:val="00987FEF"/>
    <w:rsid w:val="009A2C02"/>
    <w:rsid w:val="009B30D7"/>
    <w:rsid w:val="009B54A0"/>
    <w:rsid w:val="009B7A82"/>
    <w:rsid w:val="009C22FA"/>
    <w:rsid w:val="009D215E"/>
    <w:rsid w:val="009E1230"/>
    <w:rsid w:val="009E780C"/>
    <w:rsid w:val="009F4326"/>
    <w:rsid w:val="00A14A4B"/>
    <w:rsid w:val="00A163D8"/>
    <w:rsid w:val="00A21909"/>
    <w:rsid w:val="00A27A7A"/>
    <w:rsid w:val="00A4461B"/>
    <w:rsid w:val="00A6234F"/>
    <w:rsid w:val="00A70577"/>
    <w:rsid w:val="00A7771F"/>
    <w:rsid w:val="00A8709D"/>
    <w:rsid w:val="00A931F9"/>
    <w:rsid w:val="00A972AB"/>
    <w:rsid w:val="00A97302"/>
    <w:rsid w:val="00AA64B2"/>
    <w:rsid w:val="00AB5CAB"/>
    <w:rsid w:val="00AC2C6D"/>
    <w:rsid w:val="00AC5F56"/>
    <w:rsid w:val="00AD3932"/>
    <w:rsid w:val="00AE5700"/>
    <w:rsid w:val="00AF615B"/>
    <w:rsid w:val="00B16B1C"/>
    <w:rsid w:val="00B2105B"/>
    <w:rsid w:val="00B43C65"/>
    <w:rsid w:val="00B534F2"/>
    <w:rsid w:val="00B56C98"/>
    <w:rsid w:val="00B71A75"/>
    <w:rsid w:val="00B75C73"/>
    <w:rsid w:val="00B93127"/>
    <w:rsid w:val="00BA55ED"/>
    <w:rsid w:val="00BA6A65"/>
    <w:rsid w:val="00BD11AF"/>
    <w:rsid w:val="00BD2FA1"/>
    <w:rsid w:val="00C12AF7"/>
    <w:rsid w:val="00C1682D"/>
    <w:rsid w:val="00C528B9"/>
    <w:rsid w:val="00C531DA"/>
    <w:rsid w:val="00C54C9E"/>
    <w:rsid w:val="00C91D11"/>
    <w:rsid w:val="00C92FF7"/>
    <w:rsid w:val="00C959E5"/>
    <w:rsid w:val="00CB5315"/>
    <w:rsid w:val="00CB56A4"/>
    <w:rsid w:val="00CB5860"/>
    <w:rsid w:val="00CC0802"/>
    <w:rsid w:val="00CC1459"/>
    <w:rsid w:val="00CD7575"/>
    <w:rsid w:val="00D3428B"/>
    <w:rsid w:val="00D35A81"/>
    <w:rsid w:val="00D50131"/>
    <w:rsid w:val="00D52150"/>
    <w:rsid w:val="00D847AD"/>
    <w:rsid w:val="00D86532"/>
    <w:rsid w:val="00DB585F"/>
    <w:rsid w:val="00DB59FA"/>
    <w:rsid w:val="00DC1CA6"/>
    <w:rsid w:val="00DE1B55"/>
    <w:rsid w:val="00DE7867"/>
    <w:rsid w:val="00E07496"/>
    <w:rsid w:val="00E53A58"/>
    <w:rsid w:val="00E711D8"/>
    <w:rsid w:val="00E7550C"/>
    <w:rsid w:val="00EB567E"/>
    <w:rsid w:val="00EB6EBD"/>
    <w:rsid w:val="00EC42F3"/>
    <w:rsid w:val="00ED7749"/>
    <w:rsid w:val="00F11318"/>
    <w:rsid w:val="00F1531A"/>
    <w:rsid w:val="00F155DC"/>
    <w:rsid w:val="00F70B4D"/>
    <w:rsid w:val="00F87F67"/>
    <w:rsid w:val="00FB02D4"/>
    <w:rsid w:val="00FB5A77"/>
    <w:rsid w:val="00FC0292"/>
    <w:rsid w:val="00FC6E22"/>
    <w:rsid w:val="00FE4F51"/>
    <w:rsid w:val="00FF06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Type"/>
  <w:smartTagType w:namespaceuri="urn:schemas-microsoft-com:office:smarttags" w:name="country-region"/>
  <w:shapeDefaults>
    <o:shapedefaults v:ext="edit" spidmax="2049"/>
    <o:shapelayout v:ext="edit">
      <o:idmap v:ext="edit" data="1"/>
    </o:shapelayout>
  </w:shapeDefaults>
  <w:decimalSymbol w:val="."/>
  <w:listSeparator w:val=","/>
  <w15:chartTrackingRefBased/>
  <w15:docId w15:val="{68A4BE05-CDEB-40E2-BBD5-3EA8E9531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FE5"/>
    <w:rPr>
      <w:rFonts w:ascii="Arial" w:hAnsi="Arial"/>
      <w:sz w:val="22"/>
      <w:szCs w:val="24"/>
      <w:lang w:eastAsia="en-US"/>
    </w:rPr>
  </w:style>
  <w:style w:type="paragraph" w:styleId="Heading1">
    <w:name w:val="heading 1"/>
    <w:basedOn w:val="Normal"/>
    <w:next w:val="Normal"/>
    <w:qFormat/>
    <w:rsid w:val="00A14A4B"/>
    <w:pPr>
      <w:keepNext/>
      <w:numPr>
        <w:numId w:val="16"/>
      </w:numPr>
      <w:spacing w:before="240" w:after="240"/>
      <w:outlineLvl w:val="0"/>
    </w:pPr>
    <w:rPr>
      <w:b/>
      <w:caps/>
      <w:kern w:val="28"/>
      <w:sz w:val="24"/>
      <w:szCs w:val="20"/>
      <w:lang w:eastAsia="de-DE"/>
    </w:rPr>
  </w:style>
  <w:style w:type="paragraph" w:styleId="Heading2">
    <w:name w:val="heading 2"/>
    <w:basedOn w:val="Normal"/>
    <w:next w:val="BodyText"/>
    <w:qFormat/>
    <w:rsid w:val="00371BEF"/>
    <w:pPr>
      <w:numPr>
        <w:ilvl w:val="1"/>
        <w:numId w:val="16"/>
      </w:numPr>
      <w:spacing w:before="120" w:after="120"/>
      <w:outlineLvl w:val="1"/>
    </w:pPr>
    <w:rPr>
      <w:b/>
    </w:rPr>
  </w:style>
  <w:style w:type="paragraph" w:styleId="Heading3">
    <w:name w:val="heading 3"/>
    <w:basedOn w:val="Normal"/>
    <w:next w:val="Normal"/>
    <w:qFormat/>
    <w:rsid w:val="004A3893"/>
    <w:pPr>
      <w:keepNext/>
      <w:numPr>
        <w:ilvl w:val="2"/>
        <w:numId w:val="16"/>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6"/>
      </w:numPr>
      <w:spacing w:before="120" w:after="120"/>
      <w:outlineLvl w:val="3"/>
    </w:pPr>
    <w:rPr>
      <w:szCs w:val="20"/>
      <w:lang w:eastAsia="de-DE"/>
    </w:rPr>
  </w:style>
  <w:style w:type="paragraph" w:styleId="Heading5">
    <w:name w:val="heading 5"/>
    <w:basedOn w:val="Normal"/>
    <w:next w:val="Normal"/>
    <w:qFormat/>
    <w:rsid w:val="00B534F2"/>
    <w:pPr>
      <w:numPr>
        <w:ilvl w:val="4"/>
        <w:numId w:val="16"/>
      </w:numPr>
      <w:spacing w:before="240" w:after="60"/>
      <w:outlineLvl w:val="4"/>
    </w:pPr>
    <w:rPr>
      <w:szCs w:val="20"/>
      <w:lang w:val="de-DE" w:eastAsia="de-DE"/>
    </w:rPr>
  </w:style>
  <w:style w:type="paragraph" w:styleId="Heading6">
    <w:name w:val="heading 6"/>
    <w:basedOn w:val="Normal"/>
    <w:next w:val="Normal"/>
    <w:qFormat/>
    <w:rsid w:val="00B534F2"/>
    <w:pPr>
      <w:numPr>
        <w:ilvl w:val="5"/>
        <w:numId w:val="16"/>
      </w:numPr>
      <w:spacing w:before="240" w:after="60"/>
      <w:outlineLvl w:val="5"/>
    </w:pPr>
    <w:rPr>
      <w:i/>
      <w:szCs w:val="20"/>
      <w:lang w:val="de-DE" w:eastAsia="de-DE"/>
    </w:rPr>
  </w:style>
  <w:style w:type="paragraph" w:styleId="Heading7">
    <w:name w:val="heading 7"/>
    <w:basedOn w:val="Normal"/>
    <w:next w:val="Normal"/>
    <w:qFormat/>
    <w:rsid w:val="00B534F2"/>
    <w:pPr>
      <w:numPr>
        <w:ilvl w:val="6"/>
        <w:numId w:val="16"/>
      </w:numPr>
      <w:spacing w:before="240" w:after="60"/>
      <w:outlineLvl w:val="6"/>
    </w:pPr>
    <w:rPr>
      <w:szCs w:val="20"/>
      <w:lang w:val="de-DE" w:eastAsia="de-DE"/>
    </w:rPr>
  </w:style>
  <w:style w:type="paragraph" w:styleId="Heading8">
    <w:name w:val="heading 8"/>
    <w:basedOn w:val="Normal"/>
    <w:next w:val="Normal"/>
    <w:qFormat/>
    <w:rsid w:val="00B534F2"/>
    <w:pPr>
      <w:numPr>
        <w:ilvl w:val="7"/>
        <w:numId w:val="16"/>
      </w:numPr>
      <w:spacing w:before="240" w:after="60"/>
      <w:outlineLvl w:val="7"/>
    </w:pPr>
    <w:rPr>
      <w:i/>
      <w:szCs w:val="20"/>
      <w:lang w:val="de-DE" w:eastAsia="de-DE"/>
    </w:rPr>
  </w:style>
  <w:style w:type="paragraph" w:styleId="Heading9">
    <w:name w:val="heading 9"/>
    <w:basedOn w:val="Normal"/>
    <w:next w:val="Normal"/>
    <w:qFormat/>
    <w:rsid w:val="00B534F2"/>
    <w:pPr>
      <w:numPr>
        <w:ilvl w:val="8"/>
        <w:numId w:val="16"/>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B534F2"/>
    <w:pPr>
      <w:spacing w:after="120"/>
      <w:jc w:val="both"/>
    </w:pPr>
  </w:style>
  <w:style w:type="character" w:customStyle="1" w:styleId="BodyTextChar">
    <w:name w:val="Body Text Char"/>
    <w:link w:val="BodyText"/>
    <w:rsid w:val="00B534F2"/>
    <w:rPr>
      <w:rFonts w:ascii="Arial" w:hAnsi="Arial"/>
      <w:sz w:val="22"/>
      <w:szCs w:val="24"/>
      <w:lang w:eastAsia="en-US"/>
    </w:rPr>
  </w:style>
  <w:style w:type="paragraph" w:customStyle="1" w:styleId="Annex">
    <w:name w:val="Annex"/>
    <w:basedOn w:val="Normal"/>
    <w:next w:val="Heading1"/>
    <w:qFormat/>
    <w:rsid w:val="00CB5860"/>
    <w:pPr>
      <w:numPr>
        <w:numId w:val="2"/>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4A3893"/>
    <w:pPr>
      <w:spacing w:after="120"/>
      <w:ind w:left="993"/>
    </w:pPr>
  </w:style>
  <w:style w:type="character" w:customStyle="1" w:styleId="BodyTextIndentChar">
    <w:name w:val="Body Text Indent Char"/>
    <w:link w:val="BodyTextIndent"/>
    <w:rsid w:val="004A3893"/>
    <w:rPr>
      <w:rFonts w:ascii="Arial" w:hAnsi="Arial"/>
      <w:sz w:val="22"/>
      <w:szCs w:val="24"/>
      <w:lang w:eastAsia="en-US"/>
    </w:rPr>
  </w:style>
  <w:style w:type="paragraph" w:styleId="BodyTextIndent2">
    <w:name w:val="Body Text Indent 2"/>
    <w:basedOn w:val="Normal"/>
    <w:link w:val="BodyTextIndent2Char"/>
    <w:rsid w:val="00B534F2"/>
    <w:pPr>
      <w:spacing w:after="120"/>
      <w:ind w:left="1134"/>
      <w:jc w:val="both"/>
    </w:pPr>
    <w:rPr>
      <w:lang w:eastAsia="de-DE"/>
    </w:rPr>
  </w:style>
  <w:style w:type="character" w:customStyle="1" w:styleId="BodyTextIndent2Char">
    <w:name w:val="Body Text Indent 2 Char"/>
    <w:link w:val="BodyTextIndent2"/>
    <w:rsid w:val="00B534F2"/>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6"/>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qFormat/>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B534F2"/>
    <w:pPr>
      <w:numPr>
        <w:ilvl w:val="1"/>
        <w:numId w:val="11"/>
      </w:numPr>
      <w:spacing w:after="120"/>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qFormat/>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4"/>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2B598A"/>
    <w:pPr>
      <w:tabs>
        <w:tab w:val="left" w:pos="1418"/>
        <w:tab w:val="right" w:pos="9639"/>
      </w:tabs>
      <w:spacing w:before="60" w:after="60"/>
      <w:ind w:left="1418" w:hanging="1418"/>
    </w:pPr>
    <w:rPr>
      <w:rFonts w:cs="Arial"/>
      <w:noProof/>
      <w:szCs w:val="22"/>
      <w:lang w:eastAsia="en-GB"/>
    </w:r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357EDF"/>
    <w:pPr>
      <w:spacing w:before="180" w:after="60"/>
      <w:jc w:val="center"/>
      <w:outlineLvl w:val="0"/>
    </w:pPr>
    <w:rPr>
      <w:rFonts w:cs="Arial"/>
      <w:b/>
      <w:bCs/>
      <w:kern w:val="28"/>
      <w:sz w:val="32"/>
      <w:szCs w:val="32"/>
    </w:rPr>
  </w:style>
  <w:style w:type="character" w:customStyle="1" w:styleId="TitleChar">
    <w:name w:val="Title Char"/>
    <w:link w:val="Title"/>
    <w:rsid w:val="00357EDF"/>
    <w:rPr>
      <w:rFonts w:ascii="Arial" w:hAnsi="Arial" w:cs="Arial"/>
      <w:b/>
      <w:bCs/>
      <w:kern w:val="28"/>
      <w:sz w:val="32"/>
      <w:szCs w:val="32"/>
      <w:lang w:val="en-GB" w:eastAsia="en-US" w:bidi="ar-SA"/>
    </w:rPr>
  </w:style>
  <w:style w:type="paragraph" w:styleId="TOC1">
    <w:name w:val="toc 1"/>
    <w:basedOn w:val="Normal"/>
    <w:next w:val="Normal"/>
    <w:autoRedefine/>
    <w:uiPriority w:val="39"/>
    <w:rsid w:val="00FF0623"/>
    <w:pPr>
      <w:tabs>
        <w:tab w:val="left" w:pos="567"/>
        <w:tab w:val="right" w:pos="9639"/>
      </w:tabs>
      <w:spacing w:before="120"/>
      <w:ind w:left="567" w:right="566"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uiPriority w:val="39"/>
    <w:rsid w:val="002B598A"/>
    <w:pPr>
      <w:tabs>
        <w:tab w:val="left" w:pos="1701"/>
        <w:tab w:val="right" w:pos="9639"/>
      </w:tabs>
      <w:spacing w:before="240" w:after="240"/>
      <w:ind w:left="1701" w:hanging="1701"/>
    </w:pPr>
    <w:rPr>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ate">
    <w:name w:val="Date"/>
    <w:basedOn w:val="Normal"/>
    <w:next w:val="Normal"/>
    <w:rsid w:val="00DE7867"/>
  </w:style>
  <w:style w:type="paragraph" w:styleId="BodyText3">
    <w:name w:val="Body Text 3"/>
    <w:basedOn w:val="Normal"/>
    <w:rsid w:val="00DE7867"/>
    <w:pPr>
      <w:spacing w:after="120"/>
    </w:pPr>
    <w:rPr>
      <w:sz w:val="16"/>
      <w:szCs w:val="16"/>
    </w:rPr>
  </w:style>
  <w:style w:type="paragraph" w:customStyle="1" w:styleId="Advantages">
    <w:name w:val="Advantages"/>
    <w:basedOn w:val="BodyText"/>
    <w:rsid w:val="00DE7867"/>
    <w:pPr>
      <w:spacing w:before="60" w:after="60"/>
      <w:jc w:val="left"/>
    </w:pPr>
    <w:rPr>
      <w:rFonts w:eastAsia="MS Mincho" w:cs="Arial"/>
      <w:b/>
      <w:bCs/>
      <w:i/>
      <w:snapToGrid w:val="0"/>
      <w:color w:val="000000"/>
      <w:sz w:val="24"/>
      <w:szCs w:val="20"/>
    </w:rPr>
  </w:style>
  <w:style w:type="paragraph" w:customStyle="1" w:styleId="Council1">
    <w:name w:val="Council1"/>
    <w:basedOn w:val="Normal"/>
    <w:rsid w:val="00DE7867"/>
    <w:pPr>
      <w:tabs>
        <w:tab w:val="left" w:pos="4920"/>
      </w:tabs>
      <w:overflowPunct w:val="0"/>
      <w:autoSpaceDE w:val="0"/>
      <w:autoSpaceDN w:val="0"/>
      <w:adjustRightInd w:val="0"/>
      <w:spacing w:before="60"/>
      <w:textAlignment w:val="baseline"/>
    </w:pPr>
    <w:rPr>
      <w:rFonts w:ascii="Times New Roman" w:hAnsi="Times New Roman"/>
      <w:b/>
      <w:bCs/>
      <w:i/>
      <w:iCs/>
      <w:sz w:val="24"/>
    </w:rPr>
  </w:style>
  <w:style w:type="paragraph" w:styleId="BodyText2">
    <w:name w:val="Body Text 2"/>
    <w:basedOn w:val="Normal"/>
    <w:rsid w:val="00345365"/>
    <w:pPr>
      <w:spacing w:after="120"/>
      <w:ind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la-aism.org" TargetMode="External"/><Relationship Id="rId13" Type="http://schemas.openxmlformats.org/officeDocument/2006/relationships/oleObject" Target="embeddings/oleObject1.bin"/><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hyperlink" Target="mailto:contact@iala-aism.org" TargetMode="External"/><Relationship Id="rId12" Type="http://schemas.openxmlformats.org/officeDocument/2006/relationships/image" Target="media/image2.emf"/><Relationship Id="rId17" Type="http://schemas.openxmlformats.org/officeDocument/2006/relationships/footer" Target="footer2.xml"/><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oleObject" Target="embeddings/oleObject2.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hyperlink" Target="http://www.iala-aism.org" TargetMode="External"/><Relationship Id="rId19"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hyperlink" Target="mailto:contact@iala-aism.org" TargetMode="External"/><Relationship Id="rId14" Type="http://schemas.openxmlformats.org/officeDocument/2006/relationships/header" Target="header1.xm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hesh\My%20Documents\A_Work\Templates\Guidellin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Guidelline Template.dot</Template>
  <TotalTime>1</TotalTime>
  <Pages>13</Pages>
  <Words>3132</Words>
  <Characters>17856</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20947</CharactersWithSpaces>
  <SharedDoc>false</SharedDoc>
  <HLinks>
    <vt:vector size="174" baseType="variant">
      <vt:variant>
        <vt:i4>1769533</vt:i4>
      </vt:variant>
      <vt:variant>
        <vt:i4>164</vt:i4>
      </vt:variant>
      <vt:variant>
        <vt:i4>0</vt:i4>
      </vt:variant>
      <vt:variant>
        <vt:i4>5</vt:i4>
      </vt:variant>
      <vt:variant>
        <vt:lpwstr/>
      </vt:variant>
      <vt:variant>
        <vt:lpwstr>_Toc292459880</vt:lpwstr>
      </vt:variant>
      <vt:variant>
        <vt:i4>1310781</vt:i4>
      </vt:variant>
      <vt:variant>
        <vt:i4>158</vt:i4>
      </vt:variant>
      <vt:variant>
        <vt:i4>0</vt:i4>
      </vt:variant>
      <vt:variant>
        <vt:i4>5</vt:i4>
      </vt:variant>
      <vt:variant>
        <vt:lpwstr/>
      </vt:variant>
      <vt:variant>
        <vt:lpwstr>_Toc292459879</vt:lpwstr>
      </vt:variant>
      <vt:variant>
        <vt:i4>1310781</vt:i4>
      </vt:variant>
      <vt:variant>
        <vt:i4>149</vt:i4>
      </vt:variant>
      <vt:variant>
        <vt:i4>0</vt:i4>
      </vt:variant>
      <vt:variant>
        <vt:i4>5</vt:i4>
      </vt:variant>
      <vt:variant>
        <vt:lpwstr/>
      </vt:variant>
      <vt:variant>
        <vt:lpwstr>_Toc292459878</vt:lpwstr>
      </vt:variant>
      <vt:variant>
        <vt:i4>1310781</vt:i4>
      </vt:variant>
      <vt:variant>
        <vt:i4>143</vt:i4>
      </vt:variant>
      <vt:variant>
        <vt:i4>0</vt:i4>
      </vt:variant>
      <vt:variant>
        <vt:i4>5</vt:i4>
      </vt:variant>
      <vt:variant>
        <vt:lpwstr/>
      </vt:variant>
      <vt:variant>
        <vt:lpwstr>_Toc292459877</vt:lpwstr>
      </vt:variant>
      <vt:variant>
        <vt:i4>1310781</vt:i4>
      </vt:variant>
      <vt:variant>
        <vt:i4>134</vt:i4>
      </vt:variant>
      <vt:variant>
        <vt:i4>0</vt:i4>
      </vt:variant>
      <vt:variant>
        <vt:i4>5</vt:i4>
      </vt:variant>
      <vt:variant>
        <vt:lpwstr/>
      </vt:variant>
      <vt:variant>
        <vt:lpwstr>_Toc292459876</vt:lpwstr>
      </vt:variant>
      <vt:variant>
        <vt:i4>1310781</vt:i4>
      </vt:variant>
      <vt:variant>
        <vt:i4>128</vt:i4>
      </vt:variant>
      <vt:variant>
        <vt:i4>0</vt:i4>
      </vt:variant>
      <vt:variant>
        <vt:i4>5</vt:i4>
      </vt:variant>
      <vt:variant>
        <vt:lpwstr/>
      </vt:variant>
      <vt:variant>
        <vt:lpwstr>_Toc292459875</vt:lpwstr>
      </vt:variant>
      <vt:variant>
        <vt:i4>1310781</vt:i4>
      </vt:variant>
      <vt:variant>
        <vt:i4>122</vt:i4>
      </vt:variant>
      <vt:variant>
        <vt:i4>0</vt:i4>
      </vt:variant>
      <vt:variant>
        <vt:i4>5</vt:i4>
      </vt:variant>
      <vt:variant>
        <vt:lpwstr/>
      </vt:variant>
      <vt:variant>
        <vt:lpwstr>_Toc292459874</vt:lpwstr>
      </vt:variant>
      <vt:variant>
        <vt:i4>1310781</vt:i4>
      </vt:variant>
      <vt:variant>
        <vt:i4>116</vt:i4>
      </vt:variant>
      <vt:variant>
        <vt:i4>0</vt:i4>
      </vt:variant>
      <vt:variant>
        <vt:i4>5</vt:i4>
      </vt:variant>
      <vt:variant>
        <vt:lpwstr/>
      </vt:variant>
      <vt:variant>
        <vt:lpwstr>_Toc292459873</vt:lpwstr>
      </vt:variant>
      <vt:variant>
        <vt:i4>1310781</vt:i4>
      </vt:variant>
      <vt:variant>
        <vt:i4>110</vt:i4>
      </vt:variant>
      <vt:variant>
        <vt:i4>0</vt:i4>
      </vt:variant>
      <vt:variant>
        <vt:i4>5</vt:i4>
      </vt:variant>
      <vt:variant>
        <vt:lpwstr/>
      </vt:variant>
      <vt:variant>
        <vt:lpwstr>_Toc292459872</vt:lpwstr>
      </vt:variant>
      <vt:variant>
        <vt:i4>1310781</vt:i4>
      </vt:variant>
      <vt:variant>
        <vt:i4>104</vt:i4>
      </vt:variant>
      <vt:variant>
        <vt:i4>0</vt:i4>
      </vt:variant>
      <vt:variant>
        <vt:i4>5</vt:i4>
      </vt:variant>
      <vt:variant>
        <vt:lpwstr/>
      </vt:variant>
      <vt:variant>
        <vt:lpwstr>_Toc292459871</vt:lpwstr>
      </vt:variant>
      <vt:variant>
        <vt:i4>1310781</vt:i4>
      </vt:variant>
      <vt:variant>
        <vt:i4>98</vt:i4>
      </vt:variant>
      <vt:variant>
        <vt:i4>0</vt:i4>
      </vt:variant>
      <vt:variant>
        <vt:i4>5</vt:i4>
      </vt:variant>
      <vt:variant>
        <vt:lpwstr/>
      </vt:variant>
      <vt:variant>
        <vt:lpwstr>_Toc292459870</vt:lpwstr>
      </vt:variant>
      <vt:variant>
        <vt:i4>1376317</vt:i4>
      </vt:variant>
      <vt:variant>
        <vt:i4>92</vt:i4>
      </vt:variant>
      <vt:variant>
        <vt:i4>0</vt:i4>
      </vt:variant>
      <vt:variant>
        <vt:i4>5</vt:i4>
      </vt:variant>
      <vt:variant>
        <vt:lpwstr/>
      </vt:variant>
      <vt:variant>
        <vt:lpwstr>_Toc292459869</vt:lpwstr>
      </vt:variant>
      <vt:variant>
        <vt:i4>1376317</vt:i4>
      </vt:variant>
      <vt:variant>
        <vt:i4>86</vt:i4>
      </vt:variant>
      <vt:variant>
        <vt:i4>0</vt:i4>
      </vt:variant>
      <vt:variant>
        <vt:i4>5</vt:i4>
      </vt:variant>
      <vt:variant>
        <vt:lpwstr/>
      </vt:variant>
      <vt:variant>
        <vt:lpwstr>_Toc292459868</vt:lpwstr>
      </vt:variant>
      <vt:variant>
        <vt:i4>1376317</vt:i4>
      </vt:variant>
      <vt:variant>
        <vt:i4>80</vt:i4>
      </vt:variant>
      <vt:variant>
        <vt:i4>0</vt:i4>
      </vt:variant>
      <vt:variant>
        <vt:i4>5</vt:i4>
      </vt:variant>
      <vt:variant>
        <vt:lpwstr/>
      </vt:variant>
      <vt:variant>
        <vt:lpwstr>_Toc292459867</vt:lpwstr>
      </vt:variant>
      <vt:variant>
        <vt:i4>1376317</vt:i4>
      </vt:variant>
      <vt:variant>
        <vt:i4>74</vt:i4>
      </vt:variant>
      <vt:variant>
        <vt:i4>0</vt:i4>
      </vt:variant>
      <vt:variant>
        <vt:i4>5</vt:i4>
      </vt:variant>
      <vt:variant>
        <vt:lpwstr/>
      </vt:variant>
      <vt:variant>
        <vt:lpwstr>_Toc292459866</vt:lpwstr>
      </vt:variant>
      <vt:variant>
        <vt:i4>1376317</vt:i4>
      </vt:variant>
      <vt:variant>
        <vt:i4>68</vt:i4>
      </vt:variant>
      <vt:variant>
        <vt:i4>0</vt:i4>
      </vt:variant>
      <vt:variant>
        <vt:i4>5</vt:i4>
      </vt:variant>
      <vt:variant>
        <vt:lpwstr/>
      </vt:variant>
      <vt:variant>
        <vt:lpwstr>_Toc292459865</vt:lpwstr>
      </vt:variant>
      <vt:variant>
        <vt:i4>1376317</vt:i4>
      </vt:variant>
      <vt:variant>
        <vt:i4>62</vt:i4>
      </vt:variant>
      <vt:variant>
        <vt:i4>0</vt:i4>
      </vt:variant>
      <vt:variant>
        <vt:i4>5</vt:i4>
      </vt:variant>
      <vt:variant>
        <vt:lpwstr/>
      </vt:variant>
      <vt:variant>
        <vt:lpwstr>_Toc292459864</vt:lpwstr>
      </vt:variant>
      <vt:variant>
        <vt:i4>1376317</vt:i4>
      </vt:variant>
      <vt:variant>
        <vt:i4>56</vt:i4>
      </vt:variant>
      <vt:variant>
        <vt:i4>0</vt:i4>
      </vt:variant>
      <vt:variant>
        <vt:i4>5</vt:i4>
      </vt:variant>
      <vt:variant>
        <vt:lpwstr/>
      </vt:variant>
      <vt:variant>
        <vt:lpwstr>_Toc292459863</vt:lpwstr>
      </vt:variant>
      <vt:variant>
        <vt:i4>1376317</vt:i4>
      </vt:variant>
      <vt:variant>
        <vt:i4>50</vt:i4>
      </vt:variant>
      <vt:variant>
        <vt:i4>0</vt:i4>
      </vt:variant>
      <vt:variant>
        <vt:i4>5</vt:i4>
      </vt:variant>
      <vt:variant>
        <vt:lpwstr/>
      </vt:variant>
      <vt:variant>
        <vt:lpwstr>_Toc292459862</vt:lpwstr>
      </vt:variant>
      <vt:variant>
        <vt:i4>1376317</vt:i4>
      </vt:variant>
      <vt:variant>
        <vt:i4>44</vt:i4>
      </vt:variant>
      <vt:variant>
        <vt:i4>0</vt:i4>
      </vt:variant>
      <vt:variant>
        <vt:i4>5</vt:i4>
      </vt:variant>
      <vt:variant>
        <vt:lpwstr/>
      </vt:variant>
      <vt:variant>
        <vt:lpwstr>_Toc292459861</vt:lpwstr>
      </vt:variant>
      <vt:variant>
        <vt:i4>1376317</vt:i4>
      </vt:variant>
      <vt:variant>
        <vt:i4>38</vt:i4>
      </vt:variant>
      <vt:variant>
        <vt:i4>0</vt:i4>
      </vt:variant>
      <vt:variant>
        <vt:i4>5</vt:i4>
      </vt:variant>
      <vt:variant>
        <vt:lpwstr/>
      </vt:variant>
      <vt:variant>
        <vt:lpwstr>_Toc292459860</vt:lpwstr>
      </vt:variant>
      <vt:variant>
        <vt:i4>1441853</vt:i4>
      </vt:variant>
      <vt:variant>
        <vt:i4>32</vt:i4>
      </vt:variant>
      <vt:variant>
        <vt:i4>0</vt:i4>
      </vt:variant>
      <vt:variant>
        <vt:i4>5</vt:i4>
      </vt:variant>
      <vt:variant>
        <vt:lpwstr/>
      </vt:variant>
      <vt:variant>
        <vt:lpwstr>_Toc292459859</vt:lpwstr>
      </vt:variant>
      <vt:variant>
        <vt:i4>1441853</vt:i4>
      </vt:variant>
      <vt:variant>
        <vt:i4>26</vt:i4>
      </vt:variant>
      <vt:variant>
        <vt:i4>0</vt:i4>
      </vt:variant>
      <vt:variant>
        <vt:i4>5</vt:i4>
      </vt:variant>
      <vt:variant>
        <vt:lpwstr/>
      </vt:variant>
      <vt:variant>
        <vt:lpwstr>_Toc292459858</vt:lpwstr>
      </vt:variant>
      <vt:variant>
        <vt:i4>1441853</vt:i4>
      </vt:variant>
      <vt:variant>
        <vt:i4>20</vt:i4>
      </vt:variant>
      <vt:variant>
        <vt:i4>0</vt:i4>
      </vt:variant>
      <vt:variant>
        <vt:i4>5</vt:i4>
      </vt:variant>
      <vt:variant>
        <vt:lpwstr/>
      </vt:variant>
      <vt:variant>
        <vt:lpwstr>_Toc292459857</vt:lpwstr>
      </vt:variant>
      <vt:variant>
        <vt:i4>1441853</vt:i4>
      </vt:variant>
      <vt:variant>
        <vt:i4>14</vt:i4>
      </vt:variant>
      <vt:variant>
        <vt:i4>0</vt:i4>
      </vt:variant>
      <vt:variant>
        <vt:i4>5</vt:i4>
      </vt:variant>
      <vt:variant>
        <vt:lpwstr/>
      </vt:variant>
      <vt:variant>
        <vt:lpwstr>_Toc292459856</vt:lpwstr>
      </vt:variant>
      <vt:variant>
        <vt:i4>1441853</vt:i4>
      </vt:variant>
      <vt:variant>
        <vt:i4>8</vt:i4>
      </vt:variant>
      <vt:variant>
        <vt:i4>0</vt:i4>
      </vt:variant>
      <vt:variant>
        <vt:i4>5</vt:i4>
      </vt:variant>
      <vt:variant>
        <vt:lpwstr/>
      </vt:variant>
      <vt:variant>
        <vt:lpwstr>_Toc292459855</vt:lpwstr>
      </vt:variant>
      <vt:variant>
        <vt:i4>1441853</vt:i4>
      </vt:variant>
      <vt:variant>
        <vt:i4>2</vt:i4>
      </vt:variant>
      <vt:variant>
        <vt:i4>0</vt:i4>
      </vt:variant>
      <vt:variant>
        <vt:i4>5</vt:i4>
      </vt:variant>
      <vt:variant>
        <vt:lpwstr/>
      </vt:variant>
      <vt:variant>
        <vt:lpwstr>_Toc292459854</vt:lpwstr>
      </vt:variant>
      <vt:variant>
        <vt:i4>983070</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subject/>
  <dc:creator>Mike</dc:creator>
  <cp:keywords/>
  <cp:lastModifiedBy>Seamus Doyle</cp:lastModifiedBy>
  <cp:revision>3</cp:revision>
  <cp:lastPrinted>2011-05-06T13:42:00Z</cp:lastPrinted>
  <dcterms:created xsi:type="dcterms:W3CDTF">2016-04-14T10:03:00Z</dcterms:created>
  <dcterms:modified xsi:type="dcterms:W3CDTF">2016-04-14T12:44:00Z</dcterms:modified>
</cp:coreProperties>
</file>